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08CBC" w14:textId="77777777" w:rsidR="005C1520" w:rsidRDefault="00453F47">
      <w:r>
        <w:rPr>
          <w:b/>
        </w:rPr>
        <w:t>SCADA_SYS_DI</w:t>
      </w:r>
    </w:p>
    <w:p w14:paraId="3EA3EE0D" w14:textId="77777777" w:rsidR="00860D1E" w:rsidRDefault="00860D1E">
      <w:pPr>
        <w:rPr>
          <w:b/>
        </w:rPr>
      </w:pPr>
      <w:r>
        <w:rPr>
          <w:b/>
        </w:rPr>
        <w:t>Version History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860D1E" w:rsidRPr="005C1520" w14:paraId="2B4ACE86" w14:textId="77777777" w:rsidTr="005C1520">
        <w:tc>
          <w:tcPr>
            <w:tcW w:w="2564" w:type="dxa"/>
            <w:shd w:val="clear" w:color="auto" w:fill="auto"/>
          </w:tcPr>
          <w:p w14:paraId="31F035D3" w14:textId="77777777" w:rsidR="00860D1E" w:rsidRPr="005C1520" w:rsidRDefault="00860D1E" w:rsidP="005C1520">
            <w:pPr>
              <w:spacing w:after="0" w:line="240" w:lineRule="auto"/>
              <w:rPr>
                <w:b/>
              </w:rPr>
            </w:pPr>
            <w:r w:rsidRPr="005C1520">
              <w:rPr>
                <w:b/>
              </w:rPr>
              <w:t>Version</w:t>
            </w:r>
          </w:p>
        </w:tc>
        <w:tc>
          <w:tcPr>
            <w:tcW w:w="7444" w:type="dxa"/>
            <w:shd w:val="clear" w:color="auto" w:fill="auto"/>
          </w:tcPr>
          <w:p w14:paraId="674DB5F8" w14:textId="77777777" w:rsidR="00860D1E" w:rsidRPr="005C1520" w:rsidRDefault="00860D1E" w:rsidP="005C1520">
            <w:pPr>
              <w:spacing w:after="0" w:line="240" w:lineRule="auto"/>
              <w:rPr>
                <w:b/>
              </w:rPr>
            </w:pPr>
            <w:r w:rsidRPr="005C1520">
              <w:rPr>
                <w:b/>
              </w:rPr>
              <w:t>Release Notes</w:t>
            </w:r>
          </w:p>
        </w:tc>
      </w:tr>
      <w:tr w:rsidR="00860D1E" w:rsidRPr="005C1520" w14:paraId="43A2E64C" w14:textId="77777777" w:rsidTr="005C1520">
        <w:tc>
          <w:tcPr>
            <w:tcW w:w="2564" w:type="dxa"/>
            <w:shd w:val="clear" w:color="auto" w:fill="auto"/>
          </w:tcPr>
          <w:p w14:paraId="6FE1C5F1" w14:textId="77777777" w:rsidR="00860D1E" w:rsidRPr="005C1520" w:rsidRDefault="00860D1E" w:rsidP="005C1520">
            <w:pPr>
              <w:spacing w:after="0" w:line="240" w:lineRule="auto"/>
            </w:pPr>
            <w:r w:rsidRPr="005C1520">
              <w:t>1.2</w:t>
            </w:r>
          </w:p>
        </w:tc>
        <w:tc>
          <w:tcPr>
            <w:tcW w:w="7444" w:type="dxa"/>
            <w:shd w:val="clear" w:color="auto" w:fill="auto"/>
          </w:tcPr>
          <w:p w14:paraId="43739188" w14:textId="236FE27D" w:rsidR="00860D1E" w:rsidRPr="005C1520" w:rsidRDefault="00860D1E" w:rsidP="005C1520">
            <w:pPr>
              <w:spacing w:after="0" w:line="240" w:lineRule="auto"/>
            </w:pPr>
            <w:r w:rsidRPr="005C1520">
              <w:t xml:space="preserve">“Initial” release.  This UDT name has been used in previous standard revisions but has been modified to conform </w:t>
            </w:r>
            <w:r w:rsidR="00B651A5" w:rsidRPr="005C1520">
              <w:t>to</w:t>
            </w:r>
            <w:r w:rsidRPr="005C1520">
              <w:t xml:space="preserve"> the latest PLC Programming Standard.</w:t>
            </w:r>
          </w:p>
        </w:tc>
      </w:tr>
    </w:tbl>
    <w:p w14:paraId="5B69CDEB" w14:textId="77777777" w:rsidR="00860D1E" w:rsidRPr="00860D1E" w:rsidRDefault="00860D1E">
      <w:pPr>
        <w:rPr>
          <w:b/>
        </w:rPr>
      </w:pPr>
    </w:p>
    <w:p w14:paraId="050DA82F" w14:textId="77777777" w:rsidR="00453F47" w:rsidRDefault="00453F47">
      <w:r w:rsidRPr="00453F47">
        <w:rPr>
          <w:b/>
        </w:rPr>
        <w:t>Description</w:t>
      </w:r>
      <w:r>
        <w:t>: This UDT is to be used in the evaluation of all discrete IO.  It may also be used, with the Region’s permission, for any logic that produces a discrete signal as an output.</w:t>
      </w:r>
    </w:p>
    <w:p w14:paraId="77F9D78E" w14:textId="77777777" w:rsidR="00453F47" w:rsidRDefault="00453F47">
      <w:pPr>
        <w:rPr>
          <w:b/>
        </w:rPr>
      </w:pPr>
      <w:r>
        <w:rPr>
          <w:b/>
        </w:rPr>
        <w:t>Naming Conventions</w:t>
      </w:r>
    </w:p>
    <w:p w14:paraId="46CF638A" w14:textId="77777777" w:rsidR="00453F47" w:rsidRPr="00453F47" w:rsidRDefault="00453F47">
      <w:del w:id="0" w:author="Steve Cauduro" w:date="2020-03-18T16:22:00Z">
        <w:r>
          <w:delText>Generally speaking, all</w:delText>
        </w:r>
      </w:del>
      <w:ins w:id="1" w:author="Steve Cauduro" w:date="2020-03-18T16:22:00Z">
        <w:r w:rsidR="005414F6">
          <w:t>All</w:t>
        </w:r>
      </w:ins>
      <w:r>
        <w:t xml:space="preserve"> tags created by programmers using this U</w:t>
      </w:r>
      <w:del w:id="2" w:author="Steve Cauduro" w:date="2020-03-18T16:16:00Z">
        <w:r>
          <w:delText>D</w:delText>
        </w:r>
      </w:del>
      <w:r>
        <w:t>DT will use the fully qualified six fragment tag name.  This tag is also used as a member of other device UD</w:t>
      </w:r>
      <w:del w:id="3" w:author="Steve Cauduro" w:date="2020-03-18T16:17:00Z">
        <w:r>
          <w:delText>D</w:delText>
        </w:r>
      </w:del>
      <w:r>
        <w:t xml:space="preserve">Ts that have discrete IO signals associated with their operation.  </w:t>
      </w:r>
    </w:p>
    <w:p w14:paraId="1D2A6FD7" w14:textId="77777777" w:rsidR="00453F47" w:rsidRDefault="00453F47">
      <w:pPr>
        <w:rPr>
          <w:b/>
        </w:rPr>
      </w:pPr>
      <w:r>
        <w:rPr>
          <w:b/>
        </w:rPr>
        <w:t>UDT Members</w:t>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3893"/>
        <w:gridCol w:w="3960"/>
      </w:tblGrid>
      <w:tr w:rsidR="00453F47" w:rsidRPr="005C1520" w14:paraId="7A8ABAE2" w14:textId="77777777" w:rsidTr="005C1520">
        <w:tc>
          <w:tcPr>
            <w:tcW w:w="2564" w:type="dxa"/>
            <w:shd w:val="clear" w:color="auto" w:fill="auto"/>
          </w:tcPr>
          <w:p w14:paraId="00114242" w14:textId="77777777" w:rsidR="00453F47" w:rsidRPr="005C1520" w:rsidRDefault="00453F47" w:rsidP="005C1520">
            <w:pPr>
              <w:spacing w:after="0" w:line="240" w:lineRule="auto"/>
              <w:rPr>
                <w:b/>
              </w:rPr>
            </w:pPr>
            <w:r w:rsidRPr="005C1520">
              <w:rPr>
                <w:b/>
              </w:rPr>
              <w:t>UDT Member</w:t>
            </w:r>
          </w:p>
        </w:tc>
        <w:tc>
          <w:tcPr>
            <w:tcW w:w="2651" w:type="dxa"/>
            <w:shd w:val="clear" w:color="auto" w:fill="auto"/>
          </w:tcPr>
          <w:p w14:paraId="31278577" w14:textId="77777777" w:rsidR="00453F47" w:rsidRPr="005C1520" w:rsidRDefault="00453F47" w:rsidP="005C1520">
            <w:pPr>
              <w:spacing w:after="0" w:line="240" w:lineRule="auto"/>
              <w:rPr>
                <w:b/>
              </w:rPr>
            </w:pPr>
            <w:r w:rsidRPr="005C1520">
              <w:rPr>
                <w:b/>
              </w:rPr>
              <w:t>Datatype</w:t>
            </w:r>
          </w:p>
        </w:tc>
        <w:tc>
          <w:tcPr>
            <w:tcW w:w="3893" w:type="dxa"/>
            <w:shd w:val="clear" w:color="auto" w:fill="auto"/>
          </w:tcPr>
          <w:p w14:paraId="5437F581" w14:textId="77777777" w:rsidR="00453F47" w:rsidRPr="005C1520" w:rsidRDefault="00453F47" w:rsidP="005C1520">
            <w:pPr>
              <w:spacing w:after="0" w:line="240" w:lineRule="auto"/>
              <w:rPr>
                <w:b/>
              </w:rPr>
            </w:pPr>
            <w:r w:rsidRPr="005C1520">
              <w:rPr>
                <w:b/>
              </w:rPr>
              <w:t>Description</w:t>
            </w:r>
          </w:p>
        </w:tc>
        <w:tc>
          <w:tcPr>
            <w:tcW w:w="3960" w:type="dxa"/>
            <w:shd w:val="clear" w:color="auto" w:fill="auto"/>
          </w:tcPr>
          <w:p w14:paraId="01D24416" w14:textId="77777777" w:rsidR="00453F47" w:rsidRPr="005C1520" w:rsidRDefault="00453F47" w:rsidP="005C1520">
            <w:pPr>
              <w:spacing w:after="0" w:line="240" w:lineRule="auto"/>
              <w:rPr>
                <w:b/>
              </w:rPr>
            </w:pPr>
            <w:r w:rsidRPr="005C1520">
              <w:rPr>
                <w:b/>
              </w:rPr>
              <w:t>Usage</w:t>
            </w:r>
          </w:p>
        </w:tc>
      </w:tr>
      <w:tr w:rsidR="00453F47" w:rsidRPr="005C1520" w14:paraId="1330492A" w14:textId="77777777" w:rsidTr="005C1520">
        <w:tc>
          <w:tcPr>
            <w:tcW w:w="2564" w:type="dxa"/>
            <w:shd w:val="clear" w:color="auto" w:fill="auto"/>
          </w:tcPr>
          <w:p w14:paraId="37306777" w14:textId="4FA71DAE" w:rsidR="00453F47" w:rsidRPr="005C1520" w:rsidRDefault="00453F47" w:rsidP="005C1520">
            <w:pPr>
              <w:spacing w:after="0" w:line="240" w:lineRule="auto"/>
            </w:pPr>
            <w:r w:rsidRPr="005C1520">
              <w:t>ADDON</w:t>
            </w:r>
          </w:p>
        </w:tc>
        <w:tc>
          <w:tcPr>
            <w:tcW w:w="2651" w:type="dxa"/>
            <w:shd w:val="clear" w:color="auto" w:fill="auto"/>
          </w:tcPr>
          <w:p w14:paraId="56FE1845" w14:textId="77777777" w:rsidR="00453F47" w:rsidRPr="005C1520" w:rsidRDefault="00453F47" w:rsidP="005C1520">
            <w:pPr>
              <w:spacing w:after="0" w:line="240" w:lineRule="auto"/>
            </w:pPr>
            <w:r w:rsidRPr="005C1520">
              <w:t>Discrete_Input_</w:t>
            </w:r>
            <w:r w:rsidR="00342600" w:rsidRPr="005C1520">
              <w:t>v</w:t>
            </w:r>
            <w:r w:rsidRPr="005C1520">
              <w:t>1</w:t>
            </w:r>
          </w:p>
        </w:tc>
        <w:tc>
          <w:tcPr>
            <w:tcW w:w="3893" w:type="dxa"/>
            <w:shd w:val="clear" w:color="auto" w:fill="auto"/>
          </w:tcPr>
          <w:p w14:paraId="6CF5F950" w14:textId="77777777" w:rsidR="00453F47" w:rsidRPr="005C1520" w:rsidRDefault="00453F47" w:rsidP="005C1520">
            <w:pPr>
              <w:spacing w:after="0" w:line="240" w:lineRule="auto"/>
            </w:pPr>
            <w:r w:rsidRPr="005C1520">
              <w:t>Discrete Input Evaluation AOI</w:t>
            </w:r>
          </w:p>
        </w:tc>
        <w:tc>
          <w:tcPr>
            <w:tcW w:w="3960" w:type="dxa"/>
            <w:shd w:val="clear" w:color="auto" w:fill="auto"/>
          </w:tcPr>
          <w:p w14:paraId="336A61A2" w14:textId="77777777" w:rsidR="00453F47" w:rsidRPr="005C1520" w:rsidRDefault="00453F47" w:rsidP="005C1520">
            <w:pPr>
              <w:spacing w:after="0" w:line="240" w:lineRule="auto"/>
            </w:pPr>
            <w:r w:rsidRPr="005C1520">
              <w:t>Calculated state of engineering value from raw signal</w:t>
            </w:r>
          </w:p>
        </w:tc>
      </w:tr>
      <w:tr w:rsidR="00453F47" w:rsidRPr="005C1520" w14:paraId="47D0D152" w14:textId="77777777" w:rsidTr="005C1520">
        <w:tc>
          <w:tcPr>
            <w:tcW w:w="2564" w:type="dxa"/>
            <w:shd w:val="clear" w:color="auto" w:fill="auto"/>
          </w:tcPr>
          <w:p w14:paraId="3E738469" w14:textId="4C5EA9A3" w:rsidR="00453F47" w:rsidRPr="005C1520" w:rsidRDefault="00453F47" w:rsidP="005C1520">
            <w:pPr>
              <w:spacing w:after="0" w:line="240" w:lineRule="auto"/>
            </w:pPr>
            <w:r w:rsidRPr="005C1520">
              <w:t>ENABLE_CHECK</w:t>
            </w:r>
          </w:p>
        </w:tc>
        <w:tc>
          <w:tcPr>
            <w:tcW w:w="2651" w:type="dxa"/>
            <w:shd w:val="clear" w:color="auto" w:fill="auto"/>
          </w:tcPr>
          <w:p w14:paraId="70AB73CD" w14:textId="77777777" w:rsidR="00453F47" w:rsidRPr="005C1520" w:rsidRDefault="00453F47" w:rsidP="005C1520">
            <w:pPr>
              <w:spacing w:after="0" w:line="240" w:lineRule="auto"/>
            </w:pPr>
            <w:r w:rsidRPr="005C1520">
              <w:t>Enable_Check_</w:t>
            </w:r>
            <w:r w:rsidR="00342600" w:rsidRPr="005C1520">
              <w:t>v</w:t>
            </w:r>
            <w:r w:rsidRPr="005C1520">
              <w:t>1</w:t>
            </w:r>
          </w:p>
        </w:tc>
        <w:tc>
          <w:tcPr>
            <w:tcW w:w="3893" w:type="dxa"/>
            <w:shd w:val="clear" w:color="auto" w:fill="auto"/>
          </w:tcPr>
          <w:p w14:paraId="7C86807F" w14:textId="77777777" w:rsidR="00453F47" w:rsidRPr="005C1520" w:rsidRDefault="00453F47" w:rsidP="005C1520">
            <w:pPr>
              <w:spacing w:after="0" w:line="240" w:lineRule="auto"/>
            </w:pPr>
            <w:r w:rsidRPr="005C1520">
              <w:t>Verifies if any of the enable commands for the input are disabled.</w:t>
            </w:r>
          </w:p>
        </w:tc>
        <w:tc>
          <w:tcPr>
            <w:tcW w:w="3960" w:type="dxa"/>
            <w:shd w:val="clear" w:color="auto" w:fill="auto"/>
          </w:tcPr>
          <w:p w14:paraId="4EFC803F" w14:textId="77777777" w:rsidR="00453F47" w:rsidRPr="005C1520" w:rsidRDefault="000E232C" w:rsidP="005C1520">
            <w:pPr>
              <w:spacing w:after="0" w:line="240" w:lineRule="auto"/>
            </w:pPr>
            <w:r w:rsidRPr="005C1520">
              <w:t>Determines the state of the .DS signal</w:t>
            </w:r>
          </w:p>
        </w:tc>
      </w:tr>
      <w:tr w:rsidR="00453F47" w:rsidRPr="005C1520" w14:paraId="161B3AF8" w14:textId="77777777" w:rsidTr="005C1520">
        <w:tc>
          <w:tcPr>
            <w:tcW w:w="2564" w:type="dxa"/>
            <w:shd w:val="clear" w:color="auto" w:fill="auto"/>
          </w:tcPr>
          <w:p w14:paraId="30FB07DD" w14:textId="7041267F" w:rsidR="00453F47" w:rsidRPr="005C1520" w:rsidRDefault="00453F47" w:rsidP="005C1520">
            <w:pPr>
              <w:spacing w:after="0" w:line="240" w:lineRule="auto"/>
            </w:pPr>
            <w:r w:rsidRPr="005C1520">
              <w:t>NC</w:t>
            </w:r>
          </w:p>
        </w:tc>
        <w:tc>
          <w:tcPr>
            <w:tcW w:w="2651" w:type="dxa"/>
            <w:shd w:val="clear" w:color="auto" w:fill="auto"/>
          </w:tcPr>
          <w:p w14:paraId="2969714B" w14:textId="77777777" w:rsidR="00453F47" w:rsidRPr="005C1520" w:rsidRDefault="00453F47" w:rsidP="005C1520">
            <w:pPr>
              <w:spacing w:after="0" w:line="240" w:lineRule="auto"/>
            </w:pPr>
            <w:r w:rsidRPr="005C1520">
              <w:t>BOOL</w:t>
            </w:r>
          </w:p>
        </w:tc>
        <w:tc>
          <w:tcPr>
            <w:tcW w:w="3893" w:type="dxa"/>
            <w:shd w:val="clear" w:color="auto" w:fill="auto"/>
          </w:tcPr>
          <w:p w14:paraId="4D2C1313" w14:textId="77777777" w:rsidR="00453F47" w:rsidRPr="005C1520" w:rsidRDefault="00453F47" w:rsidP="005C1520">
            <w:pPr>
              <w:spacing w:after="0" w:line="240" w:lineRule="auto"/>
            </w:pPr>
            <w:r w:rsidRPr="005C1520">
              <w:t>Normally Closed Status</w:t>
            </w:r>
          </w:p>
        </w:tc>
        <w:tc>
          <w:tcPr>
            <w:tcW w:w="3960" w:type="dxa"/>
            <w:shd w:val="clear" w:color="auto" w:fill="auto"/>
          </w:tcPr>
          <w:p w14:paraId="2EE4AF06" w14:textId="77777777" w:rsidR="00453F47" w:rsidRPr="005C1520" w:rsidRDefault="00453F47" w:rsidP="005C1520">
            <w:pPr>
              <w:spacing w:after="0" w:line="240" w:lineRule="auto"/>
            </w:pPr>
            <w:r w:rsidRPr="005C1520">
              <w:t>Set to 1 if the output signal is to be true when the raw signal is false</w:t>
            </w:r>
          </w:p>
        </w:tc>
      </w:tr>
      <w:tr w:rsidR="000E232C" w:rsidRPr="005C1520" w14:paraId="4FCB97AA" w14:textId="77777777" w:rsidTr="005C1520">
        <w:tc>
          <w:tcPr>
            <w:tcW w:w="2564" w:type="dxa"/>
            <w:shd w:val="clear" w:color="auto" w:fill="auto"/>
          </w:tcPr>
          <w:p w14:paraId="2DB20201" w14:textId="4BD4285B" w:rsidR="000E232C" w:rsidRPr="005C1520" w:rsidRDefault="000E232C" w:rsidP="005C1520">
            <w:pPr>
              <w:spacing w:after="0" w:line="240" w:lineRule="auto"/>
            </w:pPr>
            <w:proofErr w:type="spellStart"/>
            <w:r w:rsidRPr="005C1520">
              <w:t>Eng</w:t>
            </w:r>
            <w:proofErr w:type="spellEnd"/>
          </w:p>
        </w:tc>
        <w:tc>
          <w:tcPr>
            <w:tcW w:w="2651" w:type="dxa"/>
            <w:shd w:val="clear" w:color="auto" w:fill="auto"/>
          </w:tcPr>
          <w:p w14:paraId="2103A5E6" w14:textId="77777777" w:rsidR="000E232C" w:rsidRPr="005C1520" w:rsidRDefault="000E232C" w:rsidP="005C1520">
            <w:pPr>
              <w:spacing w:after="0" w:line="240" w:lineRule="auto"/>
            </w:pPr>
            <w:r w:rsidRPr="005C1520">
              <w:t>BOOL</w:t>
            </w:r>
          </w:p>
        </w:tc>
        <w:tc>
          <w:tcPr>
            <w:tcW w:w="3893" w:type="dxa"/>
            <w:shd w:val="clear" w:color="auto" w:fill="auto"/>
          </w:tcPr>
          <w:p w14:paraId="2400319D" w14:textId="77777777" w:rsidR="000E232C" w:rsidRPr="005C1520" w:rsidRDefault="000E232C" w:rsidP="005C1520">
            <w:pPr>
              <w:spacing w:after="0" w:line="240" w:lineRule="auto"/>
            </w:pPr>
            <w:r w:rsidRPr="005C1520">
              <w:t>Engineering state of the Input Signal</w:t>
            </w:r>
          </w:p>
        </w:tc>
        <w:tc>
          <w:tcPr>
            <w:tcW w:w="3960" w:type="dxa"/>
            <w:shd w:val="clear" w:color="auto" w:fill="auto"/>
          </w:tcPr>
          <w:p w14:paraId="367C0B55" w14:textId="77777777" w:rsidR="000E232C" w:rsidRPr="005C1520" w:rsidRDefault="000E232C" w:rsidP="005C1520">
            <w:pPr>
              <w:spacing w:after="0" w:line="240" w:lineRule="auto"/>
            </w:pPr>
            <w:r w:rsidRPr="005C1520">
              <w:t>The .ADDON instruction will manipulate the raw signal to generate the .</w:t>
            </w:r>
            <w:proofErr w:type="spellStart"/>
            <w:r w:rsidRPr="005C1520">
              <w:t>Eng</w:t>
            </w:r>
            <w:proofErr w:type="spellEnd"/>
            <w:r w:rsidRPr="005C1520">
              <w:t xml:space="preserve"> value based on the configured parameters</w:t>
            </w:r>
          </w:p>
        </w:tc>
      </w:tr>
      <w:tr w:rsidR="00453F47" w:rsidRPr="005C1520" w14:paraId="143B7BEB" w14:textId="77777777" w:rsidTr="005C1520">
        <w:tc>
          <w:tcPr>
            <w:tcW w:w="2564" w:type="dxa"/>
            <w:shd w:val="clear" w:color="auto" w:fill="auto"/>
          </w:tcPr>
          <w:p w14:paraId="50864227" w14:textId="633275AB" w:rsidR="00453F47" w:rsidRPr="005C1520" w:rsidRDefault="00453F47" w:rsidP="005C1520">
            <w:pPr>
              <w:spacing w:after="0" w:line="240" w:lineRule="auto"/>
            </w:pPr>
            <w:r w:rsidRPr="005C1520">
              <w:t>RE</w:t>
            </w:r>
          </w:p>
        </w:tc>
        <w:tc>
          <w:tcPr>
            <w:tcW w:w="2651" w:type="dxa"/>
            <w:shd w:val="clear" w:color="auto" w:fill="auto"/>
          </w:tcPr>
          <w:p w14:paraId="49A4B380" w14:textId="77777777" w:rsidR="00453F47" w:rsidRPr="005C1520" w:rsidRDefault="00453F47" w:rsidP="005C1520">
            <w:pPr>
              <w:spacing w:after="0" w:line="240" w:lineRule="auto"/>
            </w:pPr>
            <w:r w:rsidRPr="005C1520">
              <w:t>BOOL</w:t>
            </w:r>
          </w:p>
        </w:tc>
        <w:tc>
          <w:tcPr>
            <w:tcW w:w="3893" w:type="dxa"/>
            <w:shd w:val="clear" w:color="auto" w:fill="auto"/>
          </w:tcPr>
          <w:p w14:paraId="4E870D77" w14:textId="77777777" w:rsidR="00453F47" w:rsidRPr="005C1520" w:rsidRDefault="00453F47" w:rsidP="005C1520">
            <w:pPr>
              <w:spacing w:after="0" w:line="240" w:lineRule="auto"/>
            </w:pPr>
            <w:r w:rsidRPr="005C1520">
              <w:t xml:space="preserve">Raw Signal Enable – set to 1 to </w:t>
            </w:r>
            <w:proofErr w:type="gramStart"/>
            <w:r w:rsidRPr="005C1520">
              <w:t xml:space="preserve">ensure </w:t>
            </w:r>
            <w:ins w:id="4" w:author="Steve Cauduro" w:date="2020-03-18T16:23:00Z">
              <w:r w:rsidR="005414F6" w:rsidRPr="005C1520">
                <w:t>.</w:t>
              </w:r>
            </w:ins>
            <w:proofErr w:type="spellStart"/>
            <w:proofErr w:type="gramEnd"/>
            <w:del w:id="5" w:author="Steve Cauduro" w:date="2020-03-18T16:23:00Z">
              <w:r w:rsidRPr="005C1520" w:rsidDel="005414F6">
                <w:delText>e</w:delText>
              </w:r>
            </w:del>
            <w:ins w:id="6" w:author="Steve Cauduro" w:date="2020-03-18T16:23:00Z">
              <w:r w:rsidR="005414F6" w:rsidRPr="005C1520">
                <w:t>E</w:t>
              </w:r>
            </w:ins>
            <w:ins w:id="7" w:author="NLS" w:date="2020-08-25T09:49:00Z">
              <w:r w:rsidRPr="005C1520">
                <w:t>ng</w:t>
              </w:r>
            </w:ins>
            <w:proofErr w:type="spellEnd"/>
            <w:del w:id="8" w:author="NLS" w:date="2020-08-25T09:49:00Z">
              <w:r w:rsidRPr="005C1520">
                <w:delText>eng</w:delText>
              </w:r>
            </w:del>
            <w:r w:rsidRPr="005C1520">
              <w:t xml:space="preserve"> value is always 0, regardless of raw value state</w:t>
            </w:r>
          </w:p>
        </w:tc>
        <w:tc>
          <w:tcPr>
            <w:tcW w:w="3960" w:type="dxa"/>
            <w:shd w:val="clear" w:color="auto" w:fill="auto"/>
          </w:tcPr>
          <w:p w14:paraId="2E1C7183" w14:textId="77777777" w:rsidR="00453F47" w:rsidRPr="005C1520" w:rsidRDefault="00453F47" w:rsidP="005C1520">
            <w:pPr>
              <w:spacing w:after="0" w:line="240" w:lineRule="auto"/>
            </w:pPr>
            <w:r w:rsidRPr="005C1520">
              <w:t>Implemented as a command on SCADA dialer pages</w:t>
            </w:r>
          </w:p>
        </w:tc>
      </w:tr>
      <w:tr w:rsidR="00453F47" w:rsidRPr="005C1520" w14:paraId="3EB86577" w14:textId="77777777" w:rsidTr="005C1520">
        <w:tc>
          <w:tcPr>
            <w:tcW w:w="2564" w:type="dxa"/>
            <w:shd w:val="clear" w:color="auto" w:fill="auto"/>
          </w:tcPr>
          <w:p w14:paraId="490DAB3B" w14:textId="1DCCCDC6" w:rsidR="00453F47" w:rsidRPr="005C1520" w:rsidRDefault="00453F47" w:rsidP="005C1520">
            <w:pPr>
              <w:spacing w:after="0" w:line="240" w:lineRule="auto"/>
            </w:pPr>
            <w:r w:rsidRPr="005C1520">
              <w:t>DE</w:t>
            </w:r>
          </w:p>
        </w:tc>
        <w:tc>
          <w:tcPr>
            <w:tcW w:w="2651" w:type="dxa"/>
            <w:shd w:val="clear" w:color="auto" w:fill="auto"/>
          </w:tcPr>
          <w:p w14:paraId="2C6ECD80" w14:textId="77777777" w:rsidR="00453F47" w:rsidRPr="005C1520" w:rsidRDefault="00453F47" w:rsidP="005C1520">
            <w:pPr>
              <w:spacing w:after="0" w:line="240" w:lineRule="auto"/>
            </w:pPr>
            <w:r w:rsidRPr="005C1520">
              <w:t>BOOL</w:t>
            </w:r>
          </w:p>
        </w:tc>
        <w:tc>
          <w:tcPr>
            <w:tcW w:w="3893" w:type="dxa"/>
            <w:shd w:val="clear" w:color="auto" w:fill="auto"/>
          </w:tcPr>
          <w:p w14:paraId="31CE83E3" w14:textId="77777777" w:rsidR="00453F47" w:rsidRPr="005C1520" w:rsidRDefault="00453F47" w:rsidP="005C1520">
            <w:pPr>
              <w:spacing w:after="0" w:line="240" w:lineRule="auto"/>
            </w:pPr>
            <w:r w:rsidRPr="005C1520">
              <w:t xml:space="preserve">Dialer Enable – allows operators to disable the signal from triggering a </w:t>
            </w:r>
            <w:proofErr w:type="spellStart"/>
            <w:r w:rsidRPr="005C1520">
              <w:lastRenderedPageBreak/>
              <w:t>dialout</w:t>
            </w:r>
            <w:proofErr w:type="spellEnd"/>
            <w:r w:rsidRPr="005C1520">
              <w:t xml:space="preserve"> </w:t>
            </w:r>
          </w:p>
        </w:tc>
        <w:tc>
          <w:tcPr>
            <w:tcW w:w="3960" w:type="dxa"/>
            <w:shd w:val="clear" w:color="auto" w:fill="auto"/>
          </w:tcPr>
          <w:p w14:paraId="5AA673E1" w14:textId="77777777" w:rsidR="00453F47" w:rsidRPr="005C1520" w:rsidRDefault="000E232C" w:rsidP="005C1520">
            <w:pPr>
              <w:spacing w:after="0" w:line="240" w:lineRule="auto"/>
            </w:pPr>
            <w:r w:rsidRPr="005C1520">
              <w:lastRenderedPageBreak/>
              <w:t>Implemented as a command on SCADA dialer pages</w:t>
            </w:r>
          </w:p>
        </w:tc>
      </w:tr>
      <w:tr w:rsidR="000E232C" w:rsidRPr="005C1520" w14:paraId="3C5F99EE" w14:textId="77777777" w:rsidTr="005C1520">
        <w:tc>
          <w:tcPr>
            <w:tcW w:w="2564" w:type="dxa"/>
            <w:shd w:val="clear" w:color="auto" w:fill="auto"/>
          </w:tcPr>
          <w:p w14:paraId="43196132" w14:textId="4FA7009E" w:rsidR="000E232C" w:rsidRPr="005C1520" w:rsidRDefault="000E232C" w:rsidP="005C1520">
            <w:pPr>
              <w:spacing w:after="0" w:line="240" w:lineRule="auto"/>
            </w:pPr>
            <w:r w:rsidRPr="005C1520">
              <w:t>SR</w:t>
            </w:r>
          </w:p>
        </w:tc>
        <w:tc>
          <w:tcPr>
            <w:tcW w:w="2651" w:type="dxa"/>
            <w:shd w:val="clear" w:color="auto" w:fill="auto"/>
          </w:tcPr>
          <w:p w14:paraId="3FB28245" w14:textId="77777777" w:rsidR="000E232C" w:rsidRPr="005C1520" w:rsidRDefault="000E232C" w:rsidP="005C1520">
            <w:pPr>
              <w:spacing w:after="0" w:line="240" w:lineRule="auto"/>
            </w:pPr>
            <w:r w:rsidRPr="005C1520">
              <w:t>BOOL</w:t>
            </w:r>
          </w:p>
        </w:tc>
        <w:tc>
          <w:tcPr>
            <w:tcW w:w="3893" w:type="dxa"/>
            <w:shd w:val="clear" w:color="auto" w:fill="auto"/>
          </w:tcPr>
          <w:p w14:paraId="3E3C795E" w14:textId="77777777" w:rsidR="000E232C" w:rsidRPr="005C1520" w:rsidRDefault="000E232C" w:rsidP="005C1520">
            <w:pPr>
              <w:spacing w:after="0" w:line="240" w:lineRule="auto"/>
            </w:pPr>
            <w:r w:rsidRPr="005C1520">
              <w:t xml:space="preserve">Supervisor Dialer Enable – Allows supervisors to disable the signal from triggering a </w:t>
            </w:r>
            <w:proofErr w:type="spellStart"/>
            <w:r w:rsidRPr="005C1520">
              <w:t>dialout</w:t>
            </w:r>
            <w:proofErr w:type="spellEnd"/>
          </w:p>
        </w:tc>
        <w:tc>
          <w:tcPr>
            <w:tcW w:w="3960" w:type="dxa"/>
            <w:shd w:val="clear" w:color="auto" w:fill="auto"/>
          </w:tcPr>
          <w:p w14:paraId="3108DEFF" w14:textId="77777777" w:rsidR="000E232C" w:rsidRPr="005C1520" w:rsidRDefault="000E232C" w:rsidP="005C1520">
            <w:pPr>
              <w:spacing w:after="0" w:line="240" w:lineRule="auto"/>
            </w:pPr>
            <w:r w:rsidRPr="005C1520">
              <w:t>Implemented as a command on SCADA dialer pages</w:t>
            </w:r>
          </w:p>
        </w:tc>
      </w:tr>
      <w:tr w:rsidR="000E232C" w:rsidRPr="005C1520" w14:paraId="4CB3E899" w14:textId="77777777" w:rsidTr="005C1520">
        <w:tc>
          <w:tcPr>
            <w:tcW w:w="2564" w:type="dxa"/>
            <w:shd w:val="clear" w:color="auto" w:fill="auto"/>
          </w:tcPr>
          <w:p w14:paraId="3AA10944" w14:textId="3841E3CF" w:rsidR="000E232C" w:rsidRPr="005C1520" w:rsidRDefault="000E232C" w:rsidP="005C1520">
            <w:pPr>
              <w:spacing w:after="0" w:line="240" w:lineRule="auto"/>
            </w:pPr>
            <w:bookmarkStart w:id="9" w:name="_GoBack"/>
            <w:bookmarkEnd w:id="9"/>
            <w:r w:rsidRPr="005C1520">
              <w:t>DS</w:t>
            </w:r>
          </w:p>
        </w:tc>
        <w:tc>
          <w:tcPr>
            <w:tcW w:w="2651" w:type="dxa"/>
            <w:shd w:val="clear" w:color="auto" w:fill="auto"/>
          </w:tcPr>
          <w:p w14:paraId="4EED4C52" w14:textId="77777777" w:rsidR="000E232C" w:rsidRPr="005C1520" w:rsidRDefault="000E232C" w:rsidP="005C1520">
            <w:pPr>
              <w:spacing w:after="0" w:line="240" w:lineRule="auto"/>
            </w:pPr>
            <w:r w:rsidRPr="005C1520">
              <w:t>BOOL</w:t>
            </w:r>
          </w:p>
        </w:tc>
        <w:tc>
          <w:tcPr>
            <w:tcW w:w="3893" w:type="dxa"/>
            <w:shd w:val="clear" w:color="auto" w:fill="auto"/>
          </w:tcPr>
          <w:p w14:paraId="0095BEBC" w14:textId="77777777" w:rsidR="000E232C" w:rsidRPr="005C1520" w:rsidRDefault="000E232C" w:rsidP="005C1520">
            <w:pPr>
              <w:spacing w:after="0" w:line="240" w:lineRule="auto"/>
            </w:pPr>
            <w:r w:rsidRPr="005C1520">
              <w:t>At least one of .RE, .DE, or .SR is inhibiting full function of the signal</w:t>
            </w:r>
          </w:p>
        </w:tc>
        <w:tc>
          <w:tcPr>
            <w:tcW w:w="3960" w:type="dxa"/>
            <w:shd w:val="clear" w:color="auto" w:fill="auto"/>
          </w:tcPr>
          <w:p w14:paraId="0BC2D6B7" w14:textId="77777777" w:rsidR="000E232C" w:rsidRPr="005C1520" w:rsidRDefault="000E232C" w:rsidP="005C1520">
            <w:pPr>
              <w:spacing w:after="0" w:line="240" w:lineRule="auto"/>
            </w:pPr>
            <w:r w:rsidRPr="005C1520">
              <w:t>Can be used to create indication on SCADA that at least one signal generation component of the input is disabled</w:t>
            </w:r>
          </w:p>
        </w:tc>
      </w:tr>
    </w:tbl>
    <w:p w14:paraId="2CEF0AD0" w14:textId="77777777" w:rsidR="00453F47" w:rsidRPr="00453F47" w:rsidRDefault="00453F47"/>
    <w:p w14:paraId="697EABD2" w14:textId="77777777" w:rsidR="00453F47" w:rsidRDefault="000E232C">
      <w:pPr>
        <w:rPr>
          <w:b/>
        </w:rPr>
      </w:pPr>
      <w:r>
        <w:rPr>
          <w:b/>
        </w:rPr>
        <w:t>AOI</w:t>
      </w:r>
    </w:p>
    <w:p w14:paraId="3B928476" w14:textId="77777777" w:rsidR="000E232C" w:rsidRDefault="000E232C">
      <w:r>
        <w:t xml:space="preserve">The AOI will generally only be deployed in the DI_EVAL routine, with one instruction associated with each digital IO Point.  Unless otherwise indicated the only required configuration is for the programmer is to do a search/replace on the UDT tags pre-configured in the block to update the </w:t>
      </w:r>
      <w:proofErr w:type="spellStart"/>
      <w:r>
        <w:t>tagname</w:t>
      </w:r>
      <w:proofErr w:type="spellEnd"/>
      <w:r>
        <w:t>, and set the tag values as appropriate to the application.</w:t>
      </w:r>
    </w:p>
    <w:tbl>
      <w:tblP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414"/>
        <w:gridCol w:w="3117"/>
        <w:gridCol w:w="1389"/>
        <w:gridCol w:w="5872"/>
      </w:tblGrid>
      <w:tr w:rsidR="00946C3A" w:rsidRPr="005C1520" w14:paraId="1965DC86" w14:textId="77777777" w:rsidTr="005C1520">
        <w:trPr>
          <w:tblHeader/>
        </w:trPr>
        <w:tc>
          <w:tcPr>
            <w:tcW w:w="2086" w:type="dxa"/>
            <w:shd w:val="clear" w:color="auto" w:fill="auto"/>
          </w:tcPr>
          <w:p w14:paraId="7EF06F4A" w14:textId="77777777" w:rsidR="000E232C" w:rsidRPr="005C1520" w:rsidRDefault="000E232C" w:rsidP="005C1520">
            <w:pPr>
              <w:spacing w:after="0" w:line="240" w:lineRule="auto"/>
              <w:rPr>
                <w:b/>
              </w:rPr>
            </w:pPr>
            <w:r w:rsidRPr="005C1520">
              <w:rPr>
                <w:b/>
              </w:rPr>
              <w:t>AOI Parameter</w:t>
            </w:r>
          </w:p>
        </w:tc>
        <w:tc>
          <w:tcPr>
            <w:tcW w:w="1414" w:type="dxa"/>
            <w:shd w:val="clear" w:color="auto" w:fill="auto"/>
          </w:tcPr>
          <w:p w14:paraId="68EA7493" w14:textId="77777777" w:rsidR="000E232C" w:rsidRPr="005C1520" w:rsidRDefault="000E232C" w:rsidP="005C1520">
            <w:pPr>
              <w:spacing w:after="0" w:line="240" w:lineRule="auto"/>
              <w:rPr>
                <w:b/>
              </w:rPr>
            </w:pPr>
            <w:r w:rsidRPr="005C1520">
              <w:rPr>
                <w:b/>
              </w:rPr>
              <w:t>Requirement</w:t>
            </w:r>
          </w:p>
        </w:tc>
        <w:tc>
          <w:tcPr>
            <w:tcW w:w="3117" w:type="dxa"/>
            <w:shd w:val="clear" w:color="auto" w:fill="auto"/>
          </w:tcPr>
          <w:p w14:paraId="05870DA3" w14:textId="77777777" w:rsidR="000E232C" w:rsidRPr="005C1520" w:rsidRDefault="000E232C" w:rsidP="005C1520">
            <w:pPr>
              <w:spacing w:after="0" w:line="240" w:lineRule="auto"/>
              <w:rPr>
                <w:b/>
              </w:rPr>
            </w:pPr>
            <w:r w:rsidRPr="005C1520">
              <w:rPr>
                <w:b/>
              </w:rPr>
              <w:t>Default Value</w:t>
            </w:r>
          </w:p>
        </w:tc>
        <w:tc>
          <w:tcPr>
            <w:tcW w:w="1389" w:type="dxa"/>
            <w:shd w:val="clear" w:color="auto" w:fill="auto"/>
          </w:tcPr>
          <w:p w14:paraId="2922DEB6" w14:textId="77777777" w:rsidR="000E232C" w:rsidRPr="005C1520" w:rsidRDefault="000E232C" w:rsidP="005C1520">
            <w:pPr>
              <w:spacing w:after="0" w:line="240" w:lineRule="auto"/>
              <w:rPr>
                <w:b/>
              </w:rPr>
            </w:pPr>
            <w:r w:rsidRPr="005C1520">
              <w:rPr>
                <w:b/>
              </w:rPr>
              <w:t>Description</w:t>
            </w:r>
          </w:p>
        </w:tc>
        <w:tc>
          <w:tcPr>
            <w:tcW w:w="5872" w:type="dxa"/>
            <w:shd w:val="clear" w:color="auto" w:fill="auto"/>
          </w:tcPr>
          <w:p w14:paraId="39C6C44F" w14:textId="77777777" w:rsidR="000E232C" w:rsidRPr="005C1520" w:rsidRDefault="000E232C" w:rsidP="005C1520">
            <w:pPr>
              <w:spacing w:after="0" w:line="240" w:lineRule="auto"/>
              <w:rPr>
                <w:b/>
              </w:rPr>
            </w:pPr>
            <w:r w:rsidRPr="005C1520">
              <w:rPr>
                <w:b/>
              </w:rPr>
              <w:t>Implementation Guideline</w:t>
            </w:r>
          </w:p>
        </w:tc>
      </w:tr>
      <w:tr w:rsidR="000E232C" w:rsidRPr="005C1520" w14:paraId="3914C99A" w14:textId="77777777" w:rsidTr="005C1520">
        <w:tc>
          <w:tcPr>
            <w:tcW w:w="2086" w:type="dxa"/>
            <w:shd w:val="clear" w:color="auto" w:fill="auto"/>
          </w:tcPr>
          <w:p w14:paraId="73C9C1A4" w14:textId="77777777" w:rsidR="000E232C" w:rsidRPr="005C1520" w:rsidRDefault="000E232C" w:rsidP="005C1520">
            <w:pPr>
              <w:spacing w:after="0" w:line="240" w:lineRule="auto"/>
            </w:pPr>
            <w:r w:rsidRPr="005C1520">
              <w:t>Discrete_Input_</w:t>
            </w:r>
            <w:r w:rsidR="00342600" w:rsidRPr="005C1520">
              <w:t>v</w:t>
            </w:r>
            <w:r w:rsidRPr="005C1520">
              <w:t>1</w:t>
            </w:r>
          </w:p>
        </w:tc>
        <w:tc>
          <w:tcPr>
            <w:tcW w:w="1414" w:type="dxa"/>
            <w:shd w:val="clear" w:color="auto" w:fill="auto"/>
          </w:tcPr>
          <w:p w14:paraId="1E169CED" w14:textId="77777777" w:rsidR="000E232C" w:rsidRPr="005C1520" w:rsidRDefault="000E232C" w:rsidP="005C1520">
            <w:pPr>
              <w:spacing w:after="0" w:line="240" w:lineRule="auto"/>
            </w:pPr>
            <w:r w:rsidRPr="005C1520">
              <w:t>Mandatory</w:t>
            </w:r>
          </w:p>
        </w:tc>
        <w:tc>
          <w:tcPr>
            <w:tcW w:w="3117" w:type="dxa"/>
            <w:shd w:val="clear" w:color="auto" w:fill="auto"/>
          </w:tcPr>
          <w:p w14:paraId="648EFCBF" w14:textId="77777777" w:rsidR="000E232C" w:rsidRPr="005C1520" w:rsidRDefault="000E232C" w:rsidP="005C1520">
            <w:pPr>
              <w:spacing w:after="0" w:line="240" w:lineRule="auto"/>
            </w:pPr>
            <w:proofErr w:type="spellStart"/>
            <w:r w:rsidRPr="005C1520">
              <w:rPr>
                <w:i/>
              </w:rPr>
              <w:t>tagname</w:t>
            </w:r>
            <w:r w:rsidRPr="005C1520">
              <w:t>.ADDON</w:t>
            </w:r>
            <w:proofErr w:type="spellEnd"/>
          </w:p>
        </w:tc>
        <w:tc>
          <w:tcPr>
            <w:tcW w:w="1389" w:type="dxa"/>
            <w:shd w:val="clear" w:color="auto" w:fill="auto"/>
          </w:tcPr>
          <w:p w14:paraId="5C83249F" w14:textId="77777777" w:rsidR="000E232C" w:rsidRPr="005C1520" w:rsidRDefault="000E232C" w:rsidP="005C1520">
            <w:pPr>
              <w:spacing w:after="0" w:line="240" w:lineRule="auto"/>
            </w:pPr>
            <w:r w:rsidRPr="005C1520">
              <w:t>Discrete Input Evaluation A</w:t>
            </w:r>
            <w:r w:rsidR="0001155B" w:rsidRPr="005C1520">
              <w:t>OI</w:t>
            </w:r>
          </w:p>
        </w:tc>
        <w:tc>
          <w:tcPr>
            <w:tcW w:w="5872" w:type="dxa"/>
            <w:shd w:val="clear" w:color="auto" w:fill="auto"/>
          </w:tcPr>
          <w:p w14:paraId="2E20BD8E" w14:textId="77777777" w:rsidR="000E232C" w:rsidRPr="005C1520" w:rsidRDefault="000E232C" w:rsidP="005C1520">
            <w:pPr>
              <w:spacing w:after="0" w:line="240" w:lineRule="auto"/>
            </w:pPr>
            <w:del w:id="10" w:author="Steve Cauduro" w:date="2020-03-18T16:17:00Z">
              <w:r w:rsidRPr="005C1520">
                <w:delText>N/Ap</w:delText>
              </w:r>
            </w:del>
            <w:ins w:id="11" w:author="Steve Cauduro" w:date="2020-03-18T16:17:00Z">
              <w:r w:rsidR="005414F6" w:rsidRPr="005C1520">
                <w:t>N/A</w:t>
              </w:r>
            </w:ins>
          </w:p>
        </w:tc>
      </w:tr>
      <w:tr w:rsidR="0001155B" w:rsidRPr="005C1520" w14:paraId="54EF30FD" w14:textId="77777777" w:rsidTr="005C1520">
        <w:tc>
          <w:tcPr>
            <w:tcW w:w="2086" w:type="dxa"/>
            <w:shd w:val="clear" w:color="auto" w:fill="auto"/>
          </w:tcPr>
          <w:p w14:paraId="6D86EAB1" w14:textId="77777777" w:rsidR="000E232C" w:rsidRPr="005C1520" w:rsidRDefault="000E232C" w:rsidP="005C1520">
            <w:pPr>
              <w:spacing w:after="0" w:line="240" w:lineRule="auto"/>
            </w:pPr>
            <w:proofErr w:type="spellStart"/>
            <w:r w:rsidRPr="005C1520">
              <w:t>Enable_Check</w:t>
            </w:r>
            <w:proofErr w:type="spellEnd"/>
          </w:p>
        </w:tc>
        <w:tc>
          <w:tcPr>
            <w:tcW w:w="1414" w:type="dxa"/>
            <w:shd w:val="clear" w:color="auto" w:fill="auto"/>
          </w:tcPr>
          <w:p w14:paraId="6BE668A8" w14:textId="77777777" w:rsidR="000E232C" w:rsidRPr="005C1520" w:rsidRDefault="000E232C" w:rsidP="005C1520">
            <w:pPr>
              <w:spacing w:after="0" w:line="240" w:lineRule="auto"/>
            </w:pPr>
            <w:r w:rsidRPr="005C1520">
              <w:t>Mandatory</w:t>
            </w:r>
          </w:p>
        </w:tc>
        <w:tc>
          <w:tcPr>
            <w:tcW w:w="3117" w:type="dxa"/>
            <w:shd w:val="clear" w:color="auto" w:fill="auto"/>
          </w:tcPr>
          <w:p w14:paraId="0149E5A7" w14:textId="77777777" w:rsidR="000E232C" w:rsidRPr="005C1520" w:rsidRDefault="000E232C" w:rsidP="005C1520">
            <w:pPr>
              <w:spacing w:after="0" w:line="240" w:lineRule="auto"/>
            </w:pPr>
            <w:proofErr w:type="spellStart"/>
            <w:r w:rsidRPr="005C1520">
              <w:rPr>
                <w:i/>
              </w:rPr>
              <w:t>Tagname</w:t>
            </w:r>
            <w:r w:rsidRPr="005C1520">
              <w:t>.ENABLE_CHECK</w:t>
            </w:r>
            <w:proofErr w:type="spellEnd"/>
          </w:p>
        </w:tc>
        <w:tc>
          <w:tcPr>
            <w:tcW w:w="1389" w:type="dxa"/>
            <w:shd w:val="clear" w:color="auto" w:fill="auto"/>
          </w:tcPr>
          <w:p w14:paraId="0AFBEB72" w14:textId="77777777" w:rsidR="000E232C" w:rsidRPr="005C1520" w:rsidRDefault="000E232C" w:rsidP="005C1520">
            <w:pPr>
              <w:spacing w:after="0" w:line="240" w:lineRule="auto"/>
            </w:pPr>
            <w:r w:rsidRPr="005C1520">
              <w:t>Enable Status AOI</w:t>
            </w:r>
          </w:p>
        </w:tc>
        <w:tc>
          <w:tcPr>
            <w:tcW w:w="5872" w:type="dxa"/>
            <w:shd w:val="clear" w:color="auto" w:fill="auto"/>
          </w:tcPr>
          <w:p w14:paraId="7D843B98" w14:textId="77777777" w:rsidR="000E232C" w:rsidRPr="005C1520" w:rsidRDefault="000E232C" w:rsidP="005C1520">
            <w:pPr>
              <w:spacing w:after="0" w:line="240" w:lineRule="auto"/>
            </w:pPr>
            <w:del w:id="12" w:author="Steve Cauduro" w:date="2020-03-18T16:17:00Z">
              <w:r w:rsidRPr="005C1520">
                <w:delText>N/Ap</w:delText>
              </w:r>
            </w:del>
            <w:ins w:id="13" w:author="Steve Cauduro" w:date="2020-03-18T16:17:00Z">
              <w:r w:rsidR="005414F6" w:rsidRPr="005C1520">
                <w:t>N/A</w:t>
              </w:r>
            </w:ins>
          </w:p>
        </w:tc>
      </w:tr>
      <w:tr w:rsidR="00342600" w:rsidRPr="005C1520" w14:paraId="3ABC11F4" w14:textId="77777777" w:rsidTr="005C1520">
        <w:tc>
          <w:tcPr>
            <w:tcW w:w="2086" w:type="dxa"/>
            <w:shd w:val="clear" w:color="auto" w:fill="auto"/>
          </w:tcPr>
          <w:p w14:paraId="77373864" w14:textId="77777777" w:rsidR="00342600" w:rsidRPr="005C1520" w:rsidRDefault="00342600" w:rsidP="005C1520">
            <w:pPr>
              <w:spacing w:after="0" w:line="240" w:lineRule="auto"/>
            </w:pPr>
            <w:r w:rsidRPr="005C1520">
              <w:t>Raw</w:t>
            </w:r>
          </w:p>
        </w:tc>
        <w:tc>
          <w:tcPr>
            <w:tcW w:w="1414" w:type="dxa"/>
            <w:shd w:val="clear" w:color="auto" w:fill="auto"/>
          </w:tcPr>
          <w:p w14:paraId="1C7B5668" w14:textId="77777777" w:rsidR="00342600" w:rsidRPr="005C1520" w:rsidRDefault="00342600" w:rsidP="005C1520">
            <w:pPr>
              <w:spacing w:after="0" w:line="240" w:lineRule="auto"/>
            </w:pPr>
            <w:r w:rsidRPr="005C1520">
              <w:t>Mandatory</w:t>
            </w:r>
          </w:p>
        </w:tc>
        <w:tc>
          <w:tcPr>
            <w:tcW w:w="3117" w:type="dxa"/>
            <w:shd w:val="clear" w:color="auto" w:fill="auto"/>
          </w:tcPr>
          <w:p w14:paraId="42AE93D8" w14:textId="77777777" w:rsidR="00342600" w:rsidRPr="005C1520" w:rsidRDefault="00342600" w:rsidP="005C1520">
            <w:pPr>
              <w:spacing w:after="0" w:line="240" w:lineRule="auto"/>
              <w:rPr>
                <w:i/>
              </w:rPr>
            </w:pPr>
            <w:proofErr w:type="spellStart"/>
            <w:r w:rsidRPr="005C1520">
              <w:rPr>
                <w:i/>
              </w:rPr>
              <w:t>Tagname</w:t>
            </w:r>
            <w:r w:rsidRPr="005C1520">
              <w:rPr>
                <w:b/>
                <w:i/>
              </w:rPr>
              <w:t>.</w:t>
            </w:r>
            <w:r w:rsidRPr="005C1520">
              <w:t>ADDON.Raw</w:t>
            </w:r>
            <w:proofErr w:type="spellEnd"/>
          </w:p>
        </w:tc>
        <w:tc>
          <w:tcPr>
            <w:tcW w:w="1389" w:type="dxa"/>
            <w:shd w:val="clear" w:color="auto" w:fill="auto"/>
          </w:tcPr>
          <w:p w14:paraId="3E6AAAEC" w14:textId="77777777" w:rsidR="00342600" w:rsidRPr="005C1520" w:rsidRDefault="00342600" w:rsidP="005C1520">
            <w:pPr>
              <w:spacing w:after="0" w:line="240" w:lineRule="auto"/>
            </w:pPr>
            <w:r w:rsidRPr="005C1520">
              <w:t>Raw signal state</w:t>
            </w:r>
          </w:p>
        </w:tc>
        <w:tc>
          <w:tcPr>
            <w:tcW w:w="5872" w:type="dxa"/>
            <w:shd w:val="clear" w:color="auto" w:fill="auto"/>
          </w:tcPr>
          <w:p w14:paraId="1D2BF754" w14:textId="77777777" w:rsidR="00342600" w:rsidRPr="005C1520" w:rsidRDefault="00342600" w:rsidP="005C1520">
            <w:pPr>
              <w:spacing w:after="0" w:line="240" w:lineRule="auto"/>
            </w:pPr>
            <w:r w:rsidRPr="005C1520">
              <w:t>Must be mapped to a signal outside of the AOI</w:t>
            </w:r>
          </w:p>
        </w:tc>
      </w:tr>
      <w:tr w:rsidR="000E232C" w:rsidRPr="005C1520" w14:paraId="478029A9" w14:textId="77777777" w:rsidTr="005C1520">
        <w:tc>
          <w:tcPr>
            <w:tcW w:w="2086" w:type="dxa"/>
            <w:shd w:val="clear" w:color="auto" w:fill="auto"/>
          </w:tcPr>
          <w:p w14:paraId="5C099F92" w14:textId="77777777" w:rsidR="000E232C" w:rsidRPr="005C1520" w:rsidRDefault="000E232C" w:rsidP="005C1520">
            <w:pPr>
              <w:spacing w:after="0" w:line="240" w:lineRule="auto"/>
            </w:pPr>
            <w:proofErr w:type="spellStart"/>
            <w:r w:rsidRPr="005C1520">
              <w:t>Input_Invert</w:t>
            </w:r>
            <w:proofErr w:type="spellEnd"/>
          </w:p>
        </w:tc>
        <w:tc>
          <w:tcPr>
            <w:tcW w:w="1414" w:type="dxa"/>
            <w:shd w:val="clear" w:color="auto" w:fill="auto"/>
          </w:tcPr>
          <w:p w14:paraId="783B8D63" w14:textId="77777777" w:rsidR="000E232C" w:rsidRPr="005C1520" w:rsidRDefault="000E232C" w:rsidP="005C1520">
            <w:pPr>
              <w:spacing w:after="0" w:line="240" w:lineRule="auto"/>
            </w:pPr>
            <w:r w:rsidRPr="005C1520">
              <w:t>Mandatory</w:t>
            </w:r>
          </w:p>
        </w:tc>
        <w:tc>
          <w:tcPr>
            <w:tcW w:w="3117" w:type="dxa"/>
            <w:shd w:val="clear" w:color="auto" w:fill="auto"/>
          </w:tcPr>
          <w:p w14:paraId="1FABF7A4" w14:textId="77777777" w:rsidR="000E232C" w:rsidRPr="005C1520" w:rsidRDefault="000E232C" w:rsidP="005C1520">
            <w:pPr>
              <w:spacing w:after="0" w:line="240" w:lineRule="auto"/>
            </w:pPr>
            <w:r w:rsidRPr="005C1520">
              <w:rPr>
                <w:i/>
              </w:rPr>
              <w:t>Tagname</w:t>
            </w:r>
            <w:r w:rsidRPr="005C1520">
              <w:rPr>
                <w:b/>
                <w:i/>
              </w:rPr>
              <w:t>.</w:t>
            </w:r>
            <w:r w:rsidRPr="005C1520">
              <w:t>NC</w:t>
            </w:r>
          </w:p>
        </w:tc>
        <w:tc>
          <w:tcPr>
            <w:tcW w:w="1389" w:type="dxa"/>
            <w:shd w:val="clear" w:color="auto" w:fill="auto"/>
          </w:tcPr>
          <w:p w14:paraId="23481EFA" w14:textId="77777777" w:rsidR="000E232C" w:rsidRPr="005C1520" w:rsidRDefault="000E232C" w:rsidP="005C1520">
            <w:pPr>
              <w:spacing w:after="0" w:line="240" w:lineRule="auto"/>
            </w:pPr>
            <w:r w:rsidRPr="005C1520">
              <w:t>Normally Closed Status of Signal</w:t>
            </w:r>
          </w:p>
        </w:tc>
        <w:tc>
          <w:tcPr>
            <w:tcW w:w="5872" w:type="dxa"/>
            <w:shd w:val="clear" w:color="auto" w:fill="auto"/>
          </w:tcPr>
          <w:p w14:paraId="20D932D7" w14:textId="77777777" w:rsidR="000E232C" w:rsidRPr="005C1520" w:rsidRDefault="00946C3A" w:rsidP="005C1520">
            <w:pPr>
              <w:spacing w:after="0" w:line="240" w:lineRule="auto"/>
            </w:pPr>
            <w:del w:id="14" w:author="Steve Cauduro" w:date="2020-03-18T16:17:00Z">
              <w:r w:rsidRPr="005C1520">
                <w:delText>N/Ap</w:delText>
              </w:r>
            </w:del>
            <w:ins w:id="15" w:author="Steve Cauduro" w:date="2020-03-18T16:17:00Z">
              <w:r w:rsidR="005414F6" w:rsidRPr="005C1520">
                <w:t>N/A</w:t>
              </w:r>
            </w:ins>
          </w:p>
        </w:tc>
      </w:tr>
      <w:tr w:rsidR="000E232C" w:rsidRPr="005C1520" w14:paraId="05005D58" w14:textId="77777777" w:rsidTr="005C1520">
        <w:tc>
          <w:tcPr>
            <w:tcW w:w="2086" w:type="dxa"/>
            <w:shd w:val="clear" w:color="auto" w:fill="auto"/>
          </w:tcPr>
          <w:p w14:paraId="1ACB2425" w14:textId="77777777" w:rsidR="000E232C" w:rsidRPr="005C1520" w:rsidRDefault="000E232C" w:rsidP="005C1520">
            <w:pPr>
              <w:spacing w:after="0" w:line="240" w:lineRule="auto"/>
            </w:pPr>
            <w:proofErr w:type="spellStart"/>
            <w:r w:rsidRPr="005C1520">
              <w:t>Raw_Enable</w:t>
            </w:r>
            <w:proofErr w:type="spellEnd"/>
          </w:p>
        </w:tc>
        <w:tc>
          <w:tcPr>
            <w:tcW w:w="1414" w:type="dxa"/>
            <w:shd w:val="clear" w:color="auto" w:fill="auto"/>
          </w:tcPr>
          <w:p w14:paraId="7E365A8E" w14:textId="77777777" w:rsidR="000E232C" w:rsidRPr="005C1520" w:rsidRDefault="000E232C" w:rsidP="005C1520">
            <w:pPr>
              <w:spacing w:after="0" w:line="240" w:lineRule="auto"/>
            </w:pPr>
            <w:r w:rsidRPr="005C1520">
              <w:t>Mandatory</w:t>
            </w:r>
          </w:p>
        </w:tc>
        <w:tc>
          <w:tcPr>
            <w:tcW w:w="3117" w:type="dxa"/>
            <w:shd w:val="clear" w:color="auto" w:fill="auto"/>
          </w:tcPr>
          <w:p w14:paraId="063D05DB" w14:textId="77777777" w:rsidR="000E232C" w:rsidRPr="005C1520" w:rsidRDefault="000E232C" w:rsidP="005C1520">
            <w:pPr>
              <w:spacing w:after="0" w:line="240" w:lineRule="auto"/>
            </w:pPr>
            <w:r w:rsidRPr="005C1520">
              <w:rPr>
                <w:i/>
              </w:rPr>
              <w:t>Tagname.</w:t>
            </w:r>
            <w:r w:rsidRPr="005C1520">
              <w:t>RE</w:t>
            </w:r>
          </w:p>
        </w:tc>
        <w:tc>
          <w:tcPr>
            <w:tcW w:w="1389" w:type="dxa"/>
            <w:shd w:val="clear" w:color="auto" w:fill="auto"/>
          </w:tcPr>
          <w:p w14:paraId="6E16573B" w14:textId="77777777" w:rsidR="000E232C" w:rsidRPr="005C1520" w:rsidRDefault="000E232C" w:rsidP="005C1520">
            <w:pPr>
              <w:spacing w:after="0" w:line="240" w:lineRule="auto"/>
            </w:pPr>
            <w:r w:rsidRPr="005C1520">
              <w:t>Raw Enable</w:t>
            </w:r>
          </w:p>
        </w:tc>
        <w:tc>
          <w:tcPr>
            <w:tcW w:w="5872" w:type="dxa"/>
            <w:shd w:val="clear" w:color="auto" w:fill="auto"/>
          </w:tcPr>
          <w:p w14:paraId="6A1D66DF" w14:textId="77777777" w:rsidR="000E232C" w:rsidRPr="005C1520" w:rsidRDefault="00946C3A" w:rsidP="005C1520">
            <w:pPr>
              <w:spacing w:after="0" w:line="240" w:lineRule="auto"/>
            </w:pPr>
            <w:r w:rsidRPr="005C1520">
              <w:t>Hard Code to 0 if tag is to be always enabled</w:t>
            </w:r>
            <w:r w:rsidR="000E232C" w:rsidRPr="005C1520">
              <w:t xml:space="preserve"> </w:t>
            </w:r>
          </w:p>
        </w:tc>
      </w:tr>
      <w:tr w:rsidR="00946C3A" w:rsidRPr="005C1520" w14:paraId="0213A55E" w14:textId="77777777" w:rsidTr="005C1520">
        <w:tc>
          <w:tcPr>
            <w:tcW w:w="2086" w:type="dxa"/>
            <w:shd w:val="clear" w:color="auto" w:fill="auto"/>
          </w:tcPr>
          <w:p w14:paraId="7A09B4C2" w14:textId="77777777" w:rsidR="00946C3A" w:rsidRPr="005C1520" w:rsidRDefault="00946C3A" w:rsidP="005C1520">
            <w:pPr>
              <w:spacing w:after="0" w:line="240" w:lineRule="auto"/>
            </w:pPr>
            <w:proofErr w:type="spellStart"/>
            <w:r w:rsidRPr="005C1520">
              <w:t>Dialer_Enable</w:t>
            </w:r>
            <w:proofErr w:type="spellEnd"/>
          </w:p>
        </w:tc>
        <w:tc>
          <w:tcPr>
            <w:tcW w:w="1414" w:type="dxa"/>
            <w:shd w:val="clear" w:color="auto" w:fill="auto"/>
          </w:tcPr>
          <w:p w14:paraId="616874BB" w14:textId="77777777" w:rsidR="00946C3A" w:rsidRPr="005C1520" w:rsidRDefault="00946C3A" w:rsidP="005C1520">
            <w:pPr>
              <w:spacing w:after="0" w:line="240" w:lineRule="auto"/>
            </w:pPr>
            <w:r w:rsidRPr="005C1520">
              <w:t>Mandatory</w:t>
            </w:r>
          </w:p>
        </w:tc>
        <w:tc>
          <w:tcPr>
            <w:tcW w:w="3117" w:type="dxa"/>
            <w:shd w:val="clear" w:color="auto" w:fill="auto"/>
          </w:tcPr>
          <w:p w14:paraId="7F530651" w14:textId="77777777" w:rsidR="00946C3A" w:rsidRPr="005C1520" w:rsidRDefault="00946C3A" w:rsidP="005C1520">
            <w:pPr>
              <w:spacing w:after="0" w:line="240" w:lineRule="auto"/>
            </w:pPr>
            <w:r w:rsidRPr="005C1520">
              <w:rPr>
                <w:i/>
              </w:rPr>
              <w:t>Tagname.</w:t>
            </w:r>
            <w:r w:rsidRPr="005C1520">
              <w:t>DE</w:t>
            </w:r>
          </w:p>
        </w:tc>
        <w:tc>
          <w:tcPr>
            <w:tcW w:w="1389" w:type="dxa"/>
            <w:shd w:val="clear" w:color="auto" w:fill="auto"/>
          </w:tcPr>
          <w:p w14:paraId="2F265035" w14:textId="77777777" w:rsidR="00946C3A" w:rsidRPr="005C1520" w:rsidRDefault="00946C3A" w:rsidP="005C1520">
            <w:pPr>
              <w:spacing w:after="0" w:line="240" w:lineRule="auto"/>
            </w:pPr>
            <w:r w:rsidRPr="005C1520">
              <w:t>Dialer Enable</w:t>
            </w:r>
          </w:p>
        </w:tc>
        <w:tc>
          <w:tcPr>
            <w:tcW w:w="5872" w:type="dxa"/>
            <w:shd w:val="clear" w:color="auto" w:fill="auto"/>
          </w:tcPr>
          <w:p w14:paraId="6BDFC19D" w14:textId="77777777" w:rsidR="00946C3A" w:rsidRPr="005C1520" w:rsidRDefault="00946C3A" w:rsidP="005C1520">
            <w:pPr>
              <w:spacing w:after="0" w:line="240" w:lineRule="auto"/>
            </w:pPr>
            <w:r w:rsidRPr="005C1520">
              <w:t xml:space="preserve">Hard Code to 1 if signal not associated with a </w:t>
            </w:r>
            <w:proofErr w:type="spellStart"/>
            <w:r w:rsidRPr="005C1520">
              <w:t>dialout</w:t>
            </w:r>
            <w:proofErr w:type="spellEnd"/>
            <w:r w:rsidRPr="005C1520">
              <w:t xml:space="preserve"> </w:t>
            </w:r>
          </w:p>
        </w:tc>
      </w:tr>
      <w:tr w:rsidR="0001155B" w:rsidRPr="005C1520" w14:paraId="0068A415" w14:textId="77777777" w:rsidTr="005C1520">
        <w:tc>
          <w:tcPr>
            <w:tcW w:w="2086" w:type="dxa"/>
            <w:shd w:val="clear" w:color="auto" w:fill="auto"/>
          </w:tcPr>
          <w:p w14:paraId="46BBA80B" w14:textId="77777777" w:rsidR="00946C3A" w:rsidRPr="005C1520" w:rsidRDefault="00946C3A" w:rsidP="005C1520">
            <w:pPr>
              <w:spacing w:after="0" w:line="240" w:lineRule="auto"/>
            </w:pPr>
            <w:proofErr w:type="spellStart"/>
            <w:r w:rsidRPr="005C1520">
              <w:t>Super_Dialer_Enable</w:t>
            </w:r>
            <w:proofErr w:type="spellEnd"/>
          </w:p>
        </w:tc>
        <w:tc>
          <w:tcPr>
            <w:tcW w:w="1414" w:type="dxa"/>
            <w:shd w:val="clear" w:color="auto" w:fill="auto"/>
          </w:tcPr>
          <w:p w14:paraId="282A7DE0" w14:textId="77777777" w:rsidR="00946C3A" w:rsidRPr="005C1520" w:rsidRDefault="00946C3A" w:rsidP="005C1520">
            <w:pPr>
              <w:spacing w:after="0" w:line="240" w:lineRule="auto"/>
            </w:pPr>
            <w:r w:rsidRPr="005C1520">
              <w:t>Mandatory</w:t>
            </w:r>
          </w:p>
        </w:tc>
        <w:tc>
          <w:tcPr>
            <w:tcW w:w="3117" w:type="dxa"/>
            <w:shd w:val="clear" w:color="auto" w:fill="auto"/>
          </w:tcPr>
          <w:p w14:paraId="012BB69F" w14:textId="77777777" w:rsidR="00946C3A" w:rsidRPr="005C1520" w:rsidRDefault="00946C3A" w:rsidP="005C1520">
            <w:pPr>
              <w:spacing w:after="0" w:line="240" w:lineRule="auto"/>
            </w:pPr>
            <w:r w:rsidRPr="005C1520">
              <w:rPr>
                <w:i/>
              </w:rPr>
              <w:t>Tagname.</w:t>
            </w:r>
            <w:r w:rsidRPr="005C1520">
              <w:t>SR</w:t>
            </w:r>
          </w:p>
        </w:tc>
        <w:tc>
          <w:tcPr>
            <w:tcW w:w="1389" w:type="dxa"/>
            <w:shd w:val="clear" w:color="auto" w:fill="auto"/>
          </w:tcPr>
          <w:p w14:paraId="0509A6BD" w14:textId="77777777" w:rsidR="00946C3A" w:rsidRPr="005C1520" w:rsidRDefault="00946C3A" w:rsidP="005C1520">
            <w:pPr>
              <w:spacing w:after="0" w:line="240" w:lineRule="auto"/>
            </w:pPr>
            <w:r w:rsidRPr="005C1520">
              <w:t>Supervisor Dialer Enable</w:t>
            </w:r>
          </w:p>
        </w:tc>
        <w:tc>
          <w:tcPr>
            <w:tcW w:w="5872" w:type="dxa"/>
            <w:shd w:val="clear" w:color="auto" w:fill="auto"/>
          </w:tcPr>
          <w:p w14:paraId="5E4E643F" w14:textId="77777777" w:rsidR="00946C3A" w:rsidRPr="005C1520" w:rsidRDefault="00946C3A" w:rsidP="005C1520">
            <w:pPr>
              <w:spacing w:after="0" w:line="240" w:lineRule="auto"/>
            </w:pPr>
            <w:r w:rsidRPr="005C1520">
              <w:t xml:space="preserve">Hard Code to 1 if signal not associated with a </w:t>
            </w:r>
            <w:proofErr w:type="spellStart"/>
            <w:r w:rsidRPr="005C1520">
              <w:t>dialout</w:t>
            </w:r>
            <w:proofErr w:type="spellEnd"/>
            <w:r w:rsidRPr="005C1520">
              <w:t xml:space="preserve"> </w:t>
            </w:r>
          </w:p>
        </w:tc>
      </w:tr>
      <w:tr w:rsidR="00946C3A" w:rsidRPr="005C1520" w14:paraId="3E1A2349" w14:textId="77777777" w:rsidTr="005C1520">
        <w:tc>
          <w:tcPr>
            <w:tcW w:w="2086" w:type="dxa"/>
            <w:shd w:val="clear" w:color="auto" w:fill="auto"/>
          </w:tcPr>
          <w:p w14:paraId="496B7007" w14:textId="77777777" w:rsidR="00946C3A" w:rsidRPr="005C1520" w:rsidRDefault="00946C3A" w:rsidP="005C1520">
            <w:pPr>
              <w:spacing w:after="0" w:line="240" w:lineRule="auto"/>
            </w:pPr>
            <w:r w:rsidRPr="005C1520">
              <w:lastRenderedPageBreak/>
              <w:t>Disabled</w:t>
            </w:r>
          </w:p>
        </w:tc>
        <w:tc>
          <w:tcPr>
            <w:tcW w:w="1414" w:type="dxa"/>
            <w:shd w:val="clear" w:color="auto" w:fill="auto"/>
          </w:tcPr>
          <w:p w14:paraId="39B59170" w14:textId="77777777" w:rsidR="00946C3A" w:rsidRPr="005C1520" w:rsidRDefault="00946C3A" w:rsidP="005C1520">
            <w:pPr>
              <w:spacing w:after="0" w:line="240" w:lineRule="auto"/>
            </w:pPr>
            <w:r w:rsidRPr="005C1520">
              <w:t>Mandatory</w:t>
            </w:r>
          </w:p>
        </w:tc>
        <w:tc>
          <w:tcPr>
            <w:tcW w:w="3117" w:type="dxa"/>
            <w:shd w:val="clear" w:color="auto" w:fill="auto"/>
          </w:tcPr>
          <w:p w14:paraId="05995633" w14:textId="77777777" w:rsidR="00946C3A" w:rsidRPr="005C1520" w:rsidRDefault="00946C3A" w:rsidP="005C1520">
            <w:pPr>
              <w:spacing w:after="0" w:line="240" w:lineRule="auto"/>
            </w:pPr>
            <w:r w:rsidRPr="005C1520">
              <w:rPr>
                <w:i/>
              </w:rPr>
              <w:t>Tagname</w:t>
            </w:r>
            <w:r w:rsidRPr="005C1520">
              <w:rPr>
                <w:b/>
                <w:i/>
              </w:rPr>
              <w:t>.</w:t>
            </w:r>
            <w:r w:rsidRPr="005C1520">
              <w:t>DS</w:t>
            </w:r>
          </w:p>
        </w:tc>
        <w:tc>
          <w:tcPr>
            <w:tcW w:w="1389" w:type="dxa"/>
            <w:shd w:val="clear" w:color="auto" w:fill="auto"/>
          </w:tcPr>
          <w:p w14:paraId="668C9434" w14:textId="77777777" w:rsidR="00946C3A" w:rsidRPr="005C1520" w:rsidRDefault="00946C3A" w:rsidP="005C1520">
            <w:pPr>
              <w:spacing w:after="0" w:line="240" w:lineRule="auto"/>
            </w:pPr>
            <w:r w:rsidRPr="005C1520">
              <w:t>At least one component of signal disabled</w:t>
            </w:r>
          </w:p>
        </w:tc>
        <w:tc>
          <w:tcPr>
            <w:tcW w:w="5872" w:type="dxa"/>
            <w:shd w:val="clear" w:color="auto" w:fill="auto"/>
          </w:tcPr>
          <w:p w14:paraId="3A1E7924" w14:textId="77777777" w:rsidR="00946C3A" w:rsidRPr="005C1520" w:rsidRDefault="00946C3A" w:rsidP="005C1520">
            <w:pPr>
              <w:spacing w:after="0" w:line="240" w:lineRule="auto"/>
            </w:pPr>
            <w:r w:rsidRPr="005C1520">
              <w:t>Do not use this signal anywhere if operations does not have full control of all enable/disable functions</w:t>
            </w:r>
          </w:p>
        </w:tc>
      </w:tr>
      <w:tr w:rsidR="00342600" w:rsidRPr="005C1520" w14:paraId="07AC47C8" w14:textId="77777777" w:rsidTr="005C1520">
        <w:tc>
          <w:tcPr>
            <w:tcW w:w="2086" w:type="dxa"/>
            <w:shd w:val="clear" w:color="auto" w:fill="auto"/>
          </w:tcPr>
          <w:p w14:paraId="0BC86CC2" w14:textId="77777777" w:rsidR="00342600" w:rsidRPr="005C1520" w:rsidRDefault="00342600" w:rsidP="005C1520">
            <w:pPr>
              <w:spacing w:after="0" w:line="240" w:lineRule="auto"/>
            </w:pPr>
            <w:r w:rsidRPr="005C1520">
              <w:t>Mask</w:t>
            </w:r>
          </w:p>
        </w:tc>
        <w:tc>
          <w:tcPr>
            <w:tcW w:w="1414" w:type="dxa"/>
            <w:shd w:val="clear" w:color="auto" w:fill="auto"/>
          </w:tcPr>
          <w:p w14:paraId="2300FBA9" w14:textId="77777777" w:rsidR="00342600" w:rsidRPr="005C1520" w:rsidRDefault="00342600" w:rsidP="005C1520">
            <w:pPr>
              <w:spacing w:after="0" w:line="240" w:lineRule="auto"/>
            </w:pPr>
            <w:r w:rsidRPr="005C1520">
              <w:t>Optional</w:t>
            </w:r>
          </w:p>
        </w:tc>
        <w:tc>
          <w:tcPr>
            <w:tcW w:w="3117" w:type="dxa"/>
            <w:shd w:val="clear" w:color="auto" w:fill="auto"/>
          </w:tcPr>
          <w:p w14:paraId="77C34A2C" w14:textId="77777777" w:rsidR="00342600" w:rsidRPr="005C1520" w:rsidRDefault="00342600" w:rsidP="005C1520">
            <w:pPr>
              <w:spacing w:after="0" w:line="240" w:lineRule="auto"/>
            </w:pPr>
            <w:proofErr w:type="spellStart"/>
            <w:r w:rsidRPr="005C1520">
              <w:rPr>
                <w:i/>
              </w:rPr>
              <w:t>Tagname</w:t>
            </w:r>
            <w:r w:rsidRPr="005C1520">
              <w:rPr>
                <w:b/>
                <w:i/>
              </w:rPr>
              <w:t>.</w:t>
            </w:r>
            <w:r w:rsidRPr="005C1520">
              <w:t>ADDON.Mask</w:t>
            </w:r>
            <w:proofErr w:type="spellEnd"/>
          </w:p>
        </w:tc>
        <w:tc>
          <w:tcPr>
            <w:tcW w:w="1389" w:type="dxa"/>
            <w:shd w:val="clear" w:color="auto" w:fill="auto"/>
          </w:tcPr>
          <w:p w14:paraId="1A017AA4" w14:textId="77777777" w:rsidR="00342600" w:rsidRPr="005C1520" w:rsidRDefault="00342600" w:rsidP="005C1520">
            <w:pPr>
              <w:spacing w:after="0" w:line="240" w:lineRule="auto"/>
            </w:pPr>
            <w:r w:rsidRPr="005C1520">
              <w:t>Inhibits evaluation of the signal based on other process conditions</w:t>
            </w:r>
          </w:p>
        </w:tc>
        <w:tc>
          <w:tcPr>
            <w:tcW w:w="5872" w:type="dxa"/>
            <w:shd w:val="clear" w:color="auto" w:fill="auto"/>
          </w:tcPr>
          <w:p w14:paraId="45CA9469" w14:textId="77777777" w:rsidR="00342600" w:rsidRPr="005C1520" w:rsidRDefault="00342600" w:rsidP="005C1520">
            <w:pPr>
              <w:spacing w:after="0" w:line="240" w:lineRule="auto"/>
            </w:pPr>
            <w:r w:rsidRPr="005C1520">
              <w:t>Use to prevent evaluation of the signal if other signals are already true.  For example, many alarms should be masked on the loss of power to prevent overflow of the alarm log.</w:t>
            </w:r>
          </w:p>
        </w:tc>
      </w:tr>
      <w:tr w:rsidR="00946C3A" w:rsidRPr="005C1520" w14:paraId="24E0167E" w14:textId="77777777" w:rsidTr="005C1520">
        <w:tc>
          <w:tcPr>
            <w:tcW w:w="2086" w:type="dxa"/>
            <w:shd w:val="clear" w:color="auto" w:fill="auto"/>
          </w:tcPr>
          <w:p w14:paraId="774A69A4" w14:textId="77777777" w:rsidR="00946C3A" w:rsidRPr="005C1520" w:rsidRDefault="00946C3A" w:rsidP="005C1520">
            <w:pPr>
              <w:spacing w:after="0" w:line="240" w:lineRule="auto"/>
            </w:pPr>
            <w:proofErr w:type="spellStart"/>
            <w:r w:rsidRPr="005C1520">
              <w:t>On_Delay_Time</w:t>
            </w:r>
            <w:proofErr w:type="spellEnd"/>
          </w:p>
        </w:tc>
        <w:tc>
          <w:tcPr>
            <w:tcW w:w="1414" w:type="dxa"/>
            <w:shd w:val="clear" w:color="auto" w:fill="auto"/>
          </w:tcPr>
          <w:p w14:paraId="7CC3BC4C" w14:textId="77777777" w:rsidR="00946C3A" w:rsidRPr="005C1520" w:rsidRDefault="00946C3A" w:rsidP="005C1520">
            <w:pPr>
              <w:spacing w:after="0" w:line="240" w:lineRule="auto"/>
            </w:pPr>
            <w:r w:rsidRPr="005C1520">
              <w:t>Mandatory</w:t>
            </w:r>
          </w:p>
        </w:tc>
        <w:tc>
          <w:tcPr>
            <w:tcW w:w="3117" w:type="dxa"/>
            <w:shd w:val="clear" w:color="auto" w:fill="auto"/>
          </w:tcPr>
          <w:p w14:paraId="7C1BBC65" w14:textId="77777777" w:rsidR="00946C3A" w:rsidRPr="005C1520" w:rsidRDefault="00946C3A" w:rsidP="005C1520">
            <w:pPr>
              <w:spacing w:after="0" w:line="240" w:lineRule="auto"/>
            </w:pPr>
            <w:r w:rsidRPr="005C1520">
              <w:t>Hard code with appropriate number</w:t>
            </w:r>
          </w:p>
        </w:tc>
        <w:tc>
          <w:tcPr>
            <w:tcW w:w="1389" w:type="dxa"/>
            <w:shd w:val="clear" w:color="auto" w:fill="auto"/>
          </w:tcPr>
          <w:p w14:paraId="4F177A95" w14:textId="77777777" w:rsidR="00946C3A" w:rsidRPr="005C1520" w:rsidRDefault="00946C3A" w:rsidP="005C1520">
            <w:pPr>
              <w:spacing w:after="0" w:line="240" w:lineRule="auto"/>
            </w:pPr>
            <w:r w:rsidRPr="005C1520">
              <w:t xml:space="preserve">Time delay before setting </w:t>
            </w:r>
            <w:proofErr w:type="spellStart"/>
            <w:r w:rsidRPr="005C1520">
              <w:t>eng</w:t>
            </w:r>
            <w:proofErr w:type="spellEnd"/>
            <w:r w:rsidRPr="005C1520">
              <w:t xml:space="preserve"> value true</w:t>
            </w:r>
          </w:p>
        </w:tc>
        <w:tc>
          <w:tcPr>
            <w:tcW w:w="5872" w:type="dxa"/>
            <w:shd w:val="clear" w:color="auto" w:fill="auto"/>
          </w:tcPr>
          <w:p w14:paraId="52C684C3" w14:textId="77777777" w:rsidR="00946C3A" w:rsidRPr="005C1520" w:rsidRDefault="00946C3A" w:rsidP="005C1520">
            <w:pPr>
              <w:spacing w:after="0" w:line="240" w:lineRule="auto"/>
            </w:pPr>
            <w:r w:rsidRPr="005C1520">
              <w:t xml:space="preserve">Time is in Seconds.  </w:t>
            </w:r>
          </w:p>
        </w:tc>
      </w:tr>
      <w:tr w:rsidR="00946C3A" w:rsidRPr="005C1520" w14:paraId="4BEAB997" w14:textId="77777777" w:rsidTr="005C1520">
        <w:tc>
          <w:tcPr>
            <w:tcW w:w="2086" w:type="dxa"/>
            <w:shd w:val="clear" w:color="auto" w:fill="auto"/>
          </w:tcPr>
          <w:p w14:paraId="43CB9798" w14:textId="77777777" w:rsidR="00946C3A" w:rsidRPr="005C1520" w:rsidRDefault="00946C3A" w:rsidP="005C1520">
            <w:pPr>
              <w:spacing w:after="0" w:line="240" w:lineRule="auto"/>
            </w:pPr>
            <w:proofErr w:type="spellStart"/>
            <w:r w:rsidRPr="005C1520">
              <w:t>Off_Delay_Time</w:t>
            </w:r>
            <w:proofErr w:type="spellEnd"/>
          </w:p>
        </w:tc>
        <w:tc>
          <w:tcPr>
            <w:tcW w:w="1414" w:type="dxa"/>
            <w:shd w:val="clear" w:color="auto" w:fill="auto"/>
          </w:tcPr>
          <w:p w14:paraId="7483886B" w14:textId="77777777" w:rsidR="00946C3A" w:rsidRPr="005C1520" w:rsidRDefault="00946C3A" w:rsidP="005C1520">
            <w:pPr>
              <w:spacing w:after="0" w:line="240" w:lineRule="auto"/>
            </w:pPr>
            <w:r w:rsidRPr="005C1520">
              <w:t>Mandatory</w:t>
            </w:r>
          </w:p>
        </w:tc>
        <w:tc>
          <w:tcPr>
            <w:tcW w:w="3117" w:type="dxa"/>
            <w:shd w:val="clear" w:color="auto" w:fill="auto"/>
          </w:tcPr>
          <w:p w14:paraId="751567C8" w14:textId="77777777" w:rsidR="00946C3A" w:rsidRPr="005C1520" w:rsidRDefault="00946C3A" w:rsidP="005C1520">
            <w:pPr>
              <w:spacing w:after="0" w:line="240" w:lineRule="auto"/>
            </w:pPr>
            <w:r w:rsidRPr="005C1520">
              <w:t>Hard Code with appropriate number</w:t>
            </w:r>
          </w:p>
        </w:tc>
        <w:tc>
          <w:tcPr>
            <w:tcW w:w="1389" w:type="dxa"/>
            <w:shd w:val="clear" w:color="auto" w:fill="auto"/>
          </w:tcPr>
          <w:p w14:paraId="513B47AF" w14:textId="77777777" w:rsidR="00946C3A" w:rsidRPr="005C1520" w:rsidRDefault="00946C3A" w:rsidP="005C1520">
            <w:pPr>
              <w:spacing w:after="0" w:line="240" w:lineRule="auto"/>
            </w:pPr>
            <w:r w:rsidRPr="005C1520">
              <w:t xml:space="preserve">Time delay before setting </w:t>
            </w:r>
            <w:proofErr w:type="spellStart"/>
            <w:r w:rsidRPr="005C1520">
              <w:t>eng</w:t>
            </w:r>
            <w:proofErr w:type="spellEnd"/>
            <w:r w:rsidRPr="005C1520">
              <w:t xml:space="preserve"> value false</w:t>
            </w:r>
          </w:p>
        </w:tc>
        <w:tc>
          <w:tcPr>
            <w:tcW w:w="5872" w:type="dxa"/>
            <w:shd w:val="clear" w:color="auto" w:fill="auto"/>
          </w:tcPr>
          <w:p w14:paraId="6A39F14B" w14:textId="77777777" w:rsidR="00946C3A" w:rsidRPr="005C1520" w:rsidRDefault="00946C3A" w:rsidP="005C1520">
            <w:pPr>
              <w:spacing w:after="0" w:line="240" w:lineRule="auto"/>
            </w:pPr>
            <w:r w:rsidRPr="005C1520">
              <w:t>Time is in seconds.  Generally only used with pump running signals.</w:t>
            </w:r>
          </w:p>
        </w:tc>
      </w:tr>
      <w:tr w:rsidR="00946C3A" w:rsidRPr="005C1520" w14:paraId="7EC05AB8" w14:textId="77777777" w:rsidTr="005C1520">
        <w:tc>
          <w:tcPr>
            <w:tcW w:w="2086" w:type="dxa"/>
            <w:shd w:val="clear" w:color="auto" w:fill="auto"/>
          </w:tcPr>
          <w:p w14:paraId="06DEAC8D" w14:textId="77777777" w:rsidR="00946C3A" w:rsidRPr="005C1520" w:rsidRDefault="00946C3A" w:rsidP="005C1520">
            <w:pPr>
              <w:spacing w:after="0" w:line="240" w:lineRule="auto"/>
            </w:pPr>
            <w:proofErr w:type="spellStart"/>
            <w:r w:rsidRPr="005C1520">
              <w:t>Eng</w:t>
            </w:r>
            <w:proofErr w:type="spellEnd"/>
          </w:p>
        </w:tc>
        <w:tc>
          <w:tcPr>
            <w:tcW w:w="1414" w:type="dxa"/>
            <w:shd w:val="clear" w:color="auto" w:fill="auto"/>
          </w:tcPr>
          <w:p w14:paraId="278E56C5" w14:textId="77777777" w:rsidR="00946C3A" w:rsidRPr="005C1520" w:rsidRDefault="00946C3A" w:rsidP="005C1520">
            <w:pPr>
              <w:spacing w:after="0" w:line="240" w:lineRule="auto"/>
            </w:pPr>
            <w:r w:rsidRPr="005C1520">
              <w:t>Mandatory</w:t>
            </w:r>
          </w:p>
        </w:tc>
        <w:tc>
          <w:tcPr>
            <w:tcW w:w="3117" w:type="dxa"/>
            <w:shd w:val="clear" w:color="auto" w:fill="auto"/>
          </w:tcPr>
          <w:p w14:paraId="1AA38A3A" w14:textId="77777777" w:rsidR="00946C3A" w:rsidRPr="005C1520" w:rsidRDefault="00946C3A" w:rsidP="005C1520">
            <w:pPr>
              <w:spacing w:after="0" w:line="240" w:lineRule="auto"/>
            </w:pPr>
            <w:proofErr w:type="spellStart"/>
            <w:r w:rsidRPr="005C1520">
              <w:rPr>
                <w:i/>
              </w:rPr>
              <w:t>Tagname</w:t>
            </w:r>
            <w:r w:rsidRPr="005C1520">
              <w:t>.Eng</w:t>
            </w:r>
            <w:proofErr w:type="spellEnd"/>
          </w:p>
        </w:tc>
        <w:tc>
          <w:tcPr>
            <w:tcW w:w="1389" w:type="dxa"/>
            <w:shd w:val="clear" w:color="auto" w:fill="auto"/>
          </w:tcPr>
          <w:p w14:paraId="0EFA9190" w14:textId="77777777" w:rsidR="00946C3A" w:rsidRPr="005C1520" w:rsidRDefault="00946C3A" w:rsidP="005C1520">
            <w:pPr>
              <w:spacing w:after="0" w:line="240" w:lineRule="auto"/>
            </w:pPr>
            <w:r w:rsidRPr="005C1520">
              <w:t>Conditioned Signal Output</w:t>
            </w:r>
          </w:p>
        </w:tc>
        <w:tc>
          <w:tcPr>
            <w:tcW w:w="5872" w:type="dxa"/>
            <w:shd w:val="clear" w:color="auto" w:fill="auto"/>
          </w:tcPr>
          <w:p w14:paraId="3DAF0785" w14:textId="77777777" w:rsidR="00946C3A" w:rsidRPr="005C1520" w:rsidRDefault="00946C3A" w:rsidP="005C1520">
            <w:pPr>
              <w:spacing w:after="0" w:line="240" w:lineRule="auto"/>
            </w:pPr>
            <w:del w:id="16" w:author="Steve Cauduro" w:date="2020-03-18T16:17:00Z">
              <w:r w:rsidRPr="005C1520">
                <w:delText>N/Ap</w:delText>
              </w:r>
            </w:del>
            <w:ins w:id="17" w:author="Steve Cauduro" w:date="2020-03-18T16:17:00Z">
              <w:r w:rsidR="005414F6" w:rsidRPr="005C1520">
                <w:t>N/A</w:t>
              </w:r>
            </w:ins>
          </w:p>
        </w:tc>
      </w:tr>
      <w:tr w:rsidR="00752243" w:rsidRPr="005C1520" w14:paraId="79C44E1E" w14:textId="77777777" w:rsidTr="005C1520">
        <w:tc>
          <w:tcPr>
            <w:tcW w:w="2086" w:type="dxa"/>
            <w:shd w:val="clear" w:color="auto" w:fill="auto"/>
          </w:tcPr>
          <w:p w14:paraId="34654A24" w14:textId="77777777" w:rsidR="00752243" w:rsidRPr="005C1520" w:rsidRDefault="00752243" w:rsidP="005C1520">
            <w:pPr>
              <w:spacing w:after="0" w:line="240" w:lineRule="auto"/>
            </w:pPr>
            <w:proofErr w:type="spellStart"/>
            <w:r w:rsidRPr="005C1520">
              <w:t>Dialer_Trigger</w:t>
            </w:r>
            <w:proofErr w:type="spellEnd"/>
          </w:p>
        </w:tc>
        <w:tc>
          <w:tcPr>
            <w:tcW w:w="1414" w:type="dxa"/>
            <w:shd w:val="clear" w:color="auto" w:fill="auto"/>
          </w:tcPr>
          <w:p w14:paraId="2CDA2650" w14:textId="77777777" w:rsidR="00752243" w:rsidRPr="005C1520" w:rsidRDefault="00752243" w:rsidP="005C1520">
            <w:pPr>
              <w:spacing w:after="0" w:line="240" w:lineRule="auto"/>
            </w:pPr>
            <w:r w:rsidRPr="005C1520">
              <w:t>Optional</w:t>
            </w:r>
          </w:p>
        </w:tc>
        <w:tc>
          <w:tcPr>
            <w:tcW w:w="3117" w:type="dxa"/>
            <w:shd w:val="clear" w:color="auto" w:fill="auto"/>
          </w:tcPr>
          <w:p w14:paraId="47FC9FBB" w14:textId="77777777" w:rsidR="00752243" w:rsidRPr="005C1520" w:rsidRDefault="00752243" w:rsidP="005C1520">
            <w:pPr>
              <w:spacing w:after="0" w:line="240" w:lineRule="auto"/>
            </w:pPr>
            <w:proofErr w:type="spellStart"/>
            <w:r w:rsidRPr="005C1520">
              <w:rPr>
                <w:i/>
              </w:rPr>
              <w:t>Tagname.</w:t>
            </w:r>
            <w:r w:rsidR="0001155B" w:rsidRPr="005C1520">
              <w:t>ADDON</w:t>
            </w:r>
            <w:r w:rsidRPr="005C1520">
              <w:t>.Dialer_Trigger</w:t>
            </w:r>
            <w:proofErr w:type="spellEnd"/>
          </w:p>
        </w:tc>
        <w:tc>
          <w:tcPr>
            <w:tcW w:w="1389" w:type="dxa"/>
            <w:shd w:val="clear" w:color="auto" w:fill="auto"/>
          </w:tcPr>
          <w:p w14:paraId="4188AC83" w14:textId="77777777" w:rsidR="00752243" w:rsidRPr="005C1520" w:rsidRDefault="00752243" w:rsidP="005C1520">
            <w:pPr>
              <w:spacing w:after="0" w:line="240" w:lineRule="auto"/>
            </w:pPr>
            <w:r w:rsidRPr="005C1520">
              <w:t>Used in Dialer Routine to trigger remote alarm annunciation</w:t>
            </w:r>
          </w:p>
        </w:tc>
        <w:tc>
          <w:tcPr>
            <w:tcW w:w="5872" w:type="dxa"/>
            <w:shd w:val="clear" w:color="auto" w:fill="auto"/>
          </w:tcPr>
          <w:p w14:paraId="334F06CA" w14:textId="77777777" w:rsidR="00752243" w:rsidRPr="005C1520" w:rsidRDefault="00752243" w:rsidP="005C1520">
            <w:pPr>
              <w:spacing w:after="0" w:line="240" w:lineRule="auto"/>
            </w:pPr>
            <w:r w:rsidRPr="005C1520">
              <w:t>This tag should only be used if the discrete signal is to be implemented for callout.</w:t>
            </w:r>
          </w:p>
        </w:tc>
      </w:tr>
    </w:tbl>
    <w:p w14:paraId="7AF5D3D3" w14:textId="77777777" w:rsidR="000E232C" w:rsidRDefault="000E232C"/>
    <w:p w14:paraId="43CC3A77" w14:textId="77777777" w:rsidR="00342600" w:rsidRDefault="00342600">
      <w:pPr>
        <w:rPr>
          <w:b/>
        </w:rPr>
      </w:pPr>
    </w:p>
    <w:p w14:paraId="0CEBC7F7" w14:textId="77777777" w:rsidR="00946C3A" w:rsidRDefault="00752243">
      <w:r>
        <w:rPr>
          <w:b/>
        </w:rPr>
        <w:lastRenderedPageBreak/>
        <w:t xml:space="preserve">Typical </w:t>
      </w:r>
      <w:r w:rsidR="00946C3A">
        <w:rPr>
          <w:b/>
        </w:rPr>
        <w:t>AOI Operation Description</w:t>
      </w:r>
    </w:p>
    <w:p w14:paraId="4C631550" w14:textId="77777777" w:rsidR="00946C3A" w:rsidRDefault="00946C3A">
      <w:r>
        <w:t>The AOI will use the configured time delays to determine how the signal is evaluated.  Generally</w:t>
      </w:r>
      <w:del w:id="18" w:author="Steve Cauduro" w:date="2020-03-18T16:18:00Z">
        <w:r>
          <w:delText xml:space="preserve"> speaking</w:delText>
        </w:r>
      </w:del>
      <w:r>
        <w:t>, set the time delays as follows:</w:t>
      </w:r>
    </w:p>
    <w:p w14:paraId="10357BF3" w14:textId="77777777" w:rsidR="00946C3A" w:rsidRDefault="00946C3A" w:rsidP="00752243">
      <w:pPr>
        <w:ind w:firstLine="720"/>
      </w:pPr>
      <w:r>
        <w:t>Status Input: No Delays</w:t>
      </w:r>
    </w:p>
    <w:p w14:paraId="6EE0E39B" w14:textId="77777777" w:rsidR="00946C3A" w:rsidRDefault="00946C3A" w:rsidP="00752243">
      <w:pPr>
        <w:ind w:firstLine="720"/>
      </w:pPr>
      <w:r>
        <w:t>Alarm Input: On Delay Only</w:t>
      </w:r>
    </w:p>
    <w:p w14:paraId="44889257" w14:textId="77777777" w:rsidR="00946C3A" w:rsidRDefault="00946C3A" w:rsidP="00752243">
      <w:pPr>
        <w:ind w:firstLine="720"/>
      </w:pPr>
      <w:r>
        <w:t>Pump Running Input: On and Off Delay</w:t>
      </w:r>
    </w:p>
    <w:p w14:paraId="4662F623" w14:textId="2CD3BBCB" w:rsidR="00752243" w:rsidRDefault="00946C3A">
      <w:r>
        <w:t>The Raw signal is mapped in the DI_MAP routine</w:t>
      </w:r>
      <w:r w:rsidR="00752243">
        <w:t>.  The value of the NC tag determines if the ENG value is true when the raw signal is true, or is inverted</w:t>
      </w:r>
      <w:r w:rsidR="00342600">
        <w:t xml:space="preserve"> (ENG true when raw signal false)</w:t>
      </w:r>
      <w:r w:rsidR="00752243">
        <w:t xml:space="preserve">.  The RE and Mask inputs allow signal processing to be inhibited from SCADA or through pre-programmed conditions in the PLC, respectively.  As the value of the </w:t>
      </w:r>
      <w:r w:rsidR="00B651A5">
        <w:t>raw</w:t>
      </w:r>
      <w:r w:rsidR="00752243">
        <w:t xml:space="preserve"> signal changes, the state of the </w:t>
      </w:r>
      <w:r w:rsidR="00342600">
        <w:t>ENG</w:t>
      </w:r>
      <w:r w:rsidR="00752243">
        <w:t xml:space="preserve"> value will also change appropriate to the configured time delays.</w:t>
      </w:r>
    </w:p>
    <w:p w14:paraId="5D897115" w14:textId="77777777" w:rsidR="00752243" w:rsidRDefault="00752243">
      <w:r>
        <w:t xml:space="preserve">The remaining rungs check the state of the alarm enables to set the indication if any of the alarms are disabled, and will set the dialer trigger bit if the engineering output is true and no </w:t>
      </w:r>
      <w:proofErr w:type="spellStart"/>
      <w:r>
        <w:t>dialout</w:t>
      </w:r>
      <w:proofErr w:type="spellEnd"/>
      <w:r>
        <w:t xml:space="preserve"> inhibit is present.</w:t>
      </w:r>
    </w:p>
    <w:p w14:paraId="7CC420B2" w14:textId="77777777" w:rsidR="00403591" w:rsidRDefault="00403591">
      <w:r>
        <w:rPr>
          <w:b/>
        </w:rPr>
        <w:t>Other Uses</w:t>
      </w:r>
    </w:p>
    <w:p w14:paraId="0B27465A" w14:textId="77777777" w:rsidR="002B5B7B" w:rsidRDefault="00403591">
      <w:r>
        <w:t xml:space="preserve">This AOI can be used more generally where a signal or combination of signals can be used to set a raw value that is subsequently conditioned to an </w:t>
      </w:r>
      <w:ins w:id="19" w:author="NLS" w:date="2020-08-25T09:49:00Z">
        <w:r>
          <w:t>eng</w:t>
        </w:r>
      </w:ins>
      <w:ins w:id="20" w:author="Steve Cauduro" w:date="2020-03-18T16:19:00Z">
        <w:r w:rsidR="005414F6">
          <w:t>ineering</w:t>
        </w:r>
      </w:ins>
      <w:del w:id="21" w:author="NLS" w:date="2020-08-25T09:49:00Z">
        <w:r>
          <w:delText>eng</w:delText>
        </w:r>
      </w:del>
      <w:r>
        <w:t xml:space="preserve"> value using time delays or signal inversion.  For example</w:t>
      </w:r>
      <w:ins w:id="22" w:author="Steve Cauduro" w:date="2020-03-18T16:19:00Z">
        <w:r w:rsidR="005414F6">
          <w:t>,</w:t>
        </w:r>
      </w:ins>
      <w:r>
        <w:t xml:space="preserve"> in the baseload</w:t>
      </w:r>
      <w:ins w:id="23" w:author="Steve Cauduro" w:date="2020-03-18T16:19:00Z">
        <w:r w:rsidR="005414F6">
          <w:t>,</w:t>
        </w:r>
      </w:ins>
      <w:r>
        <w:t xml:space="preserve"> this AOI is used to implement security alarms and security functions based on the virtual device states already pre</w:t>
      </w:r>
      <w:r w:rsidR="002B5B7B">
        <w:t>viously evaluated using the UDT.</w:t>
      </w:r>
    </w:p>
    <w:p w14:paraId="7CC29D91" w14:textId="77777777" w:rsidR="002B5B7B" w:rsidRDefault="002B5B7B">
      <w:pPr>
        <w:rPr>
          <w:b/>
        </w:rPr>
      </w:pPr>
      <w:r>
        <w:rPr>
          <w:b/>
        </w:rPr>
        <w:t>Programming Examples</w:t>
      </w:r>
    </w:p>
    <w:p w14:paraId="5123D0B1" w14:textId="77777777" w:rsidR="002B5B7B" w:rsidRPr="002B5B7B" w:rsidRDefault="002B5B7B">
      <w:r>
        <w:t>The screenshot below shows the programming for pump control mode.  The pump control mode is a child member of the Motor U</w:t>
      </w:r>
      <w:del w:id="24" w:author="Steve Cauduro" w:date="2020-03-18T16:20:00Z">
        <w:r>
          <w:delText>D</w:delText>
        </w:r>
      </w:del>
      <w:r>
        <w:t>DT.  Control mode is used for status indication only</w:t>
      </w:r>
      <w:ins w:id="25" w:author="Steve Cauduro" w:date="2020-03-18T16:20:00Z">
        <w:r w:rsidR="005414F6">
          <w:t>,</w:t>
        </w:r>
      </w:ins>
      <w:r>
        <w:t xml:space="preserve"> so all enable signals are hard-coded to prevent unintended operation, and no time delay is used.  In this case the raw signal value is not inverted to produce the engineering value as the signal values already have pre-determined meanings as described in the standards.</w:t>
      </w:r>
    </w:p>
    <w:p w14:paraId="6609EA71" w14:textId="77777777" w:rsidR="00403591" w:rsidRDefault="002C6A88">
      <w:r>
        <w:rPr>
          <w:noProof/>
          <w:lang w:eastAsia="en-CA"/>
        </w:rPr>
        <w:lastRenderedPageBreak/>
        <w:pict w14:anchorId="27B84C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7.7pt;height:189.7pt;visibility:visible">
            <v:imagedata r:id="rId7" o:title=""/>
          </v:shape>
        </w:pict>
      </w:r>
      <w:r w:rsidR="00403591">
        <w:t xml:space="preserve"> </w:t>
      </w:r>
    </w:p>
    <w:p w14:paraId="2573F095" w14:textId="77777777" w:rsidR="002B5B7B" w:rsidRDefault="002B5B7B">
      <w:r>
        <w:t>The screenshot below shows programming for pump running.  As above this is a child member of the Motor UD</w:t>
      </w:r>
      <w:del w:id="26" w:author="Steve Cauduro" w:date="2020-03-18T16:20:00Z">
        <w:r>
          <w:delText>D</w:delText>
        </w:r>
      </w:del>
      <w:r>
        <w:t xml:space="preserve">T, and we hard code the enable values as these are generally not available for the operator to inhibit.  On and </w:t>
      </w:r>
      <w:proofErr w:type="gramStart"/>
      <w:r>
        <w:t>Off</w:t>
      </w:r>
      <w:proofErr w:type="gramEnd"/>
      <w:r>
        <w:t xml:space="preserve"> time delays are used to condition the signal and help prevent nuisance virtual alarms if a pump stops due to another alarm condition (e.g. overload or e-stop).</w:t>
      </w:r>
    </w:p>
    <w:p w14:paraId="6BE13D72" w14:textId="77777777" w:rsidR="002B5B7B" w:rsidRDefault="002C6A88">
      <w:r>
        <w:rPr>
          <w:noProof/>
          <w:lang w:eastAsia="en-CA"/>
        </w:rPr>
        <w:pict w14:anchorId="64588826">
          <v:shape id="Picture 2" o:spid="_x0000_i1026" type="#_x0000_t75" style="width:467.7pt;height:167.8pt;visibility:visible">
            <v:imagedata r:id="rId8" o:title=""/>
          </v:shape>
        </w:pict>
      </w:r>
    </w:p>
    <w:p w14:paraId="3AFF3CE5" w14:textId="77777777" w:rsidR="002B5B7B" w:rsidRDefault="002B5B7B">
      <w:r>
        <w:t>The screenshot below shows the programming for a Control Power Failure Alarm.</w:t>
      </w:r>
      <w:r w:rsidR="0001155B">
        <w:t xml:space="preserve">  The tag name is the fully qualified six fragment tag name for the alarm.</w:t>
      </w:r>
      <w:r>
        <w:t xml:space="preserve">   In this example</w:t>
      </w:r>
      <w:ins w:id="27" w:author="Steve Cauduro" w:date="2020-03-18T16:21:00Z">
        <w:r w:rsidR="005414F6">
          <w:t>,</w:t>
        </w:r>
      </w:ins>
      <w:r>
        <w:t xml:space="preserve"> the signal is inverted as the raw signal transitions from 1 to 0 when the power is off, but we want the alarm to </w:t>
      </w:r>
      <w:r>
        <w:lastRenderedPageBreak/>
        <w:t>transition from 0 to 1</w:t>
      </w:r>
      <w:r w:rsidR="00342600">
        <w:t xml:space="preserve"> when the power goes off</w:t>
      </w:r>
      <w:r>
        <w:t>.  All enable tags are preserved for use on a dialer enable page, if required.  On delay time is used to de-bounce the signal.</w:t>
      </w:r>
    </w:p>
    <w:p w14:paraId="6CCFE80B" w14:textId="77777777" w:rsidR="002B5B7B" w:rsidRDefault="002C6A88">
      <w:r>
        <w:rPr>
          <w:noProof/>
          <w:lang w:eastAsia="en-CA"/>
        </w:rPr>
        <w:pict w14:anchorId="336C0D7F">
          <v:shape id="Picture 3" o:spid="_x0000_i1027" type="#_x0000_t75" style="width:467.7pt;height:182.2pt;visibility:visible">
            <v:imagedata r:id="rId9" o:title=""/>
          </v:shape>
        </w:pict>
      </w:r>
    </w:p>
    <w:p w14:paraId="7F05D971" w14:textId="77777777" w:rsidR="002B5B7B" w:rsidRDefault="002B5B7B">
      <w:r>
        <w:t>The example below shows</w:t>
      </w:r>
      <w:ins w:id="28" w:author="Steve Cauduro" w:date="2020-03-18T16:21:00Z">
        <w:r w:rsidR="005414F6">
          <w:t xml:space="preserve"> the</w:t>
        </w:r>
      </w:ins>
      <w:r>
        <w:t xml:space="preserve"> implementation of the optional input mask on a branch prior to executing the add-on instruction.  In this case, if the control power fails we do not want to evaluate the low temperature alarm, as the temperature sensor no longer functions when control power is lost.  This prevents nuisance alarms from filling the HMI screen and allows operations to quickly focus on the true problem.</w:t>
      </w:r>
    </w:p>
    <w:p w14:paraId="1E73B02D" w14:textId="77777777" w:rsidR="002B5B7B" w:rsidRDefault="002C6A88">
      <w:r>
        <w:rPr>
          <w:noProof/>
          <w:lang w:eastAsia="en-CA"/>
        </w:rPr>
        <w:lastRenderedPageBreak/>
        <w:pict w14:anchorId="534E85FF">
          <v:shape id="Picture 4" o:spid="_x0000_i1028" type="#_x0000_t75" style="width:468.3pt;height:192.2pt;visibility:visible">
            <v:imagedata r:id="rId10" o:title=""/>
          </v:shape>
        </w:pict>
      </w:r>
    </w:p>
    <w:p w14:paraId="573A6605" w14:textId="77777777" w:rsidR="00A55BC4" w:rsidRPr="00A55BC4" w:rsidRDefault="00A55BC4">
      <w:pPr>
        <w:rPr>
          <w:b/>
        </w:rPr>
      </w:pPr>
      <w:r>
        <w:rPr>
          <w:b/>
        </w:rPr>
        <w:t>HMI Integration</w:t>
      </w:r>
    </w:p>
    <w:p w14:paraId="7668A614" w14:textId="1CB07799" w:rsidR="00A55BC4" w:rsidRPr="00A55BC4" w:rsidRDefault="00A55BC4">
      <w:r>
        <w:t>A standard security status object and dialer alarm object are provided on the “Symbols Library –</w:t>
      </w:r>
      <w:proofErr w:type="spellStart"/>
      <w:r>
        <w:t>Misc</w:t>
      </w:r>
      <w:proofErr w:type="spellEnd"/>
      <w:r>
        <w:t xml:space="preserve"> I” screen in the </w:t>
      </w:r>
      <w:r w:rsidR="00342600">
        <w:t>I</w:t>
      </w:r>
      <w:r w:rsidR="00B651A5">
        <w:t>nT</w:t>
      </w:r>
      <w:r>
        <w:t>ouch baseload.  Programmers should perform appropriate substitutions on strings and tags as required for the application.  Note that the “Dialer Alarm Enable” window is required to be deployed with the dialer object for the controls to function properly.</w:t>
      </w:r>
    </w:p>
    <w:sectPr w:rsidR="00A55BC4" w:rsidRPr="00A55BC4" w:rsidSect="00342600">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775EB5" w16cid:durableId="221CC94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F47"/>
    <w:rsid w:val="0001155B"/>
    <w:rsid w:val="000E232C"/>
    <w:rsid w:val="00221670"/>
    <w:rsid w:val="002A0716"/>
    <w:rsid w:val="002B5B7B"/>
    <w:rsid w:val="002C6A88"/>
    <w:rsid w:val="00342600"/>
    <w:rsid w:val="00403591"/>
    <w:rsid w:val="00453F47"/>
    <w:rsid w:val="005414F6"/>
    <w:rsid w:val="005C0E16"/>
    <w:rsid w:val="005C1520"/>
    <w:rsid w:val="00752243"/>
    <w:rsid w:val="00860D1E"/>
    <w:rsid w:val="00946C3A"/>
    <w:rsid w:val="00A55BC4"/>
    <w:rsid w:val="00B651A5"/>
    <w:rsid w:val="00FA5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DB7B"/>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5B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B7B"/>
    <w:rPr>
      <w:rFonts w:ascii="Tahoma" w:hAnsi="Tahoma" w:cs="Tahoma"/>
      <w:sz w:val="16"/>
      <w:szCs w:val="16"/>
    </w:rPr>
  </w:style>
  <w:style w:type="character" w:styleId="CommentReference">
    <w:name w:val="annotation reference"/>
    <w:uiPriority w:val="99"/>
    <w:semiHidden/>
    <w:unhideWhenUsed/>
    <w:rsid w:val="005C1520"/>
    <w:rPr>
      <w:sz w:val="16"/>
      <w:szCs w:val="16"/>
    </w:rPr>
  </w:style>
  <w:style w:type="paragraph" w:styleId="CommentText">
    <w:name w:val="annotation text"/>
    <w:basedOn w:val="Normal"/>
    <w:link w:val="CommentTextChar"/>
    <w:uiPriority w:val="99"/>
    <w:semiHidden/>
    <w:unhideWhenUsed/>
    <w:rsid w:val="005C1520"/>
    <w:pPr>
      <w:spacing w:line="240" w:lineRule="auto"/>
    </w:pPr>
    <w:rPr>
      <w:sz w:val="20"/>
      <w:szCs w:val="20"/>
    </w:rPr>
  </w:style>
  <w:style w:type="character" w:customStyle="1" w:styleId="CommentTextChar">
    <w:name w:val="Comment Text Char"/>
    <w:link w:val="CommentText"/>
    <w:uiPriority w:val="99"/>
    <w:semiHidden/>
    <w:rsid w:val="005C1520"/>
    <w:rPr>
      <w:sz w:val="20"/>
      <w:szCs w:val="20"/>
    </w:rPr>
  </w:style>
  <w:style w:type="paragraph" w:styleId="CommentSubject">
    <w:name w:val="annotation subject"/>
    <w:basedOn w:val="CommentText"/>
    <w:next w:val="CommentText"/>
    <w:link w:val="CommentSubjectChar"/>
    <w:uiPriority w:val="99"/>
    <w:semiHidden/>
    <w:unhideWhenUsed/>
    <w:rsid w:val="005C1520"/>
    <w:rPr>
      <w:b/>
      <w:bCs/>
    </w:rPr>
  </w:style>
  <w:style w:type="character" w:customStyle="1" w:styleId="CommentSubjectChar">
    <w:name w:val="Comment Subject Char"/>
    <w:link w:val="CommentSubject"/>
    <w:uiPriority w:val="99"/>
    <w:semiHidden/>
    <w:rsid w:val="005C1520"/>
    <w:rPr>
      <w:b/>
      <w:bCs/>
      <w:sz w:val="20"/>
      <w:szCs w:val="20"/>
    </w:rPr>
  </w:style>
  <w:style w:type="paragraph" w:styleId="Revision">
    <w:name w:val="Revision"/>
    <w:hidden/>
    <w:uiPriority w:val="99"/>
    <w:semiHidden/>
    <w:rsid w:val="005C1520"/>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B21F4-CD09-4130-A6A0-9F608882A763}">
  <ds:schemaRefs>
    <ds:schemaRef ds:uri="http://schemas.microsoft.com/sharepoint/v3/contenttype/forms"/>
  </ds:schemaRefs>
</ds:datastoreItem>
</file>

<file path=customXml/itemProps2.xml><?xml version="1.0" encoding="utf-8"?>
<ds:datastoreItem xmlns:ds="http://schemas.openxmlformats.org/officeDocument/2006/customXml" ds:itemID="{2C13AC61-F5A1-4EC4-9ADF-54CA786862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4EFF71-5169-48E9-B280-E1AE04B66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Hu, David</cp:lastModifiedBy>
  <cp:revision>5</cp:revision>
  <dcterms:created xsi:type="dcterms:W3CDTF">2020-08-25T20:43:00Z</dcterms:created>
  <dcterms:modified xsi:type="dcterms:W3CDTF">2022-01-27T20:29:00Z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